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854" w:rsidRDefault="007D2854" w:rsidP="007D2854">
      <w:pPr>
        <w:tabs>
          <w:tab w:val="clear" w:pos="2160"/>
          <w:tab w:val="num" w:pos="9639"/>
        </w:tabs>
        <w:rPr>
          <w:rFonts w:ascii="Garamond" w:hAnsi="Garamond"/>
          <w:b/>
        </w:rPr>
      </w:pPr>
      <w:r>
        <w:rPr>
          <w:rFonts w:ascii="Garamond" w:hAnsi="Garamond"/>
          <w:b/>
        </w:rPr>
        <w:t>G- 223-</w:t>
      </w:r>
      <w:r w:rsidR="002E4EAD">
        <w:rPr>
          <w:rFonts w:ascii="Garamond" w:hAnsi="Garamond"/>
          <w:b/>
        </w:rPr>
        <w:t xml:space="preserve"> </w:t>
      </w:r>
      <w:r w:rsidR="00C52BA2">
        <w:rPr>
          <w:rFonts w:ascii="Garamond" w:hAnsi="Garamond"/>
          <w:b/>
        </w:rPr>
        <w:t>105</w:t>
      </w:r>
      <w:r w:rsidR="002E4EAD">
        <w:rPr>
          <w:rFonts w:ascii="Garamond" w:hAnsi="Garamond"/>
          <w:b/>
        </w:rPr>
        <w:t>/15</w:t>
      </w:r>
      <w:r>
        <w:rPr>
          <w:rFonts w:ascii="Garamond" w:hAnsi="Garamond"/>
          <w:b/>
        </w:rPr>
        <w:t xml:space="preserve">                                                                  </w:t>
      </w:r>
      <w:r w:rsidR="00392D7B">
        <w:rPr>
          <w:rFonts w:ascii="Garamond" w:hAnsi="Garamond"/>
          <w:b/>
        </w:rPr>
        <w:t xml:space="preserve">                               </w:t>
      </w:r>
      <w:r>
        <w:rPr>
          <w:rFonts w:ascii="Garamond" w:hAnsi="Garamond"/>
          <w:b/>
        </w:rPr>
        <w:t xml:space="preserve"> Załącznik Nr 3</w:t>
      </w:r>
    </w:p>
    <w:p w:rsidR="007D2854" w:rsidRDefault="007D2854" w:rsidP="007D2854">
      <w:pPr>
        <w:tabs>
          <w:tab w:val="clear" w:pos="2160"/>
          <w:tab w:val="num" w:pos="9639"/>
        </w:tabs>
        <w:rPr>
          <w:rFonts w:ascii="Garamond" w:hAnsi="Garamond"/>
        </w:rPr>
      </w:pPr>
    </w:p>
    <w:p w:rsidR="007D2854" w:rsidRDefault="007D2854" w:rsidP="007D2854">
      <w:pPr>
        <w:pStyle w:val="Tytu"/>
        <w:numPr>
          <w:ilvl w:val="0"/>
          <w:numId w:val="0"/>
        </w:numPr>
        <w:tabs>
          <w:tab w:val="left" w:pos="708"/>
        </w:tabs>
        <w:rPr>
          <w:rFonts w:ascii="Garamond" w:hAnsi="Garamond"/>
        </w:rPr>
      </w:pPr>
      <w:r>
        <w:rPr>
          <w:rFonts w:ascii="Garamond" w:hAnsi="Garamond"/>
        </w:rPr>
        <w:t xml:space="preserve">PROJEKT UMOWY </w:t>
      </w:r>
    </w:p>
    <w:p w:rsidR="007D2854" w:rsidRDefault="007D2854" w:rsidP="007D2854">
      <w:pPr>
        <w:pStyle w:val="Tytu"/>
        <w:numPr>
          <w:ilvl w:val="0"/>
          <w:numId w:val="0"/>
        </w:numPr>
        <w:tabs>
          <w:tab w:val="left" w:pos="708"/>
        </w:tabs>
        <w:rPr>
          <w:rFonts w:ascii="Garamond" w:hAnsi="Garamond"/>
        </w:rPr>
      </w:pPr>
    </w:p>
    <w:p w:rsidR="007D2854" w:rsidRDefault="007D2854" w:rsidP="007D2854">
      <w:pPr>
        <w:pStyle w:val="Tytu"/>
        <w:numPr>
          <w:ilvl w:val="0"/>
          <w:numId w:val="0"/>
        </w:numPr>
        <w:tabs>
          <w:tab w:val="left" w:pos="708"/>
        </w:tabs>
      </w:pPr>
      <w:r>
        <w:rPr>
          <w:rFonts w:ascii="Garamond" w:hAnsi="Garamond"/>
        </w:rPr>
        <w:t xml:space="preserve">na </w:t>
      </w:r>
      <w:r>
        <w:rPr>
          <w:rFonts w:ascii="Garamond" w:hAnsi="Garamond" w:cs="Garamond"/>
          <w:bCs w:val="0"/>
        </w:rPr>
        <w:t xml:space="preserve">usługę ochrony osób i mienia </w:t>
      </w:r>
    </w:p>
    <w:p w:rsidR="002E4EAD" w:rsidRPr="002E4EAD" w:rsidRDefault="002E4EAD" w:rsidP="002E4EAD">
      <w:pPr>
        <w:spacing w:line="360" w:lineRule="auto"/>
        <w:rPr>
          <w:rFonts w:ascii="Garamond" w:hAnsi="Garamond" w:cs="Times New Roman"/>
          <w:color w:val="000000"/>
          <w:spacing w:val="-1"/>
        </w:rPr>
      </w:pPr>
      <w:r w:rsidRPr="002E4EAD">
        <w:rPr>
          <w:rFonts w:ascii="Garamond" w:hAnsi="Garamond" w:cs="Times New Roman"/>
          <w:color w:val="000000"/>
          <w:spacing w:val="-1"/>
        </w:rPr>
        <w:t>zawarta w dniu ...................... 2015 r., pomiędzy:</w:t>
      </w:r>
    </w:p>
    <w:p w:rsidR="002E4EAD" w:rsidRPr="002E4EAD" w:rsidDel="00BF20F6" w:rsidRDefault="002E4EAD" w:rsidP="002E4EAD">
      <w:pPr>
        <w:spacing w:line="360" w:lineRule="auto"/>
        <w:rPr>
          <w:del w:id="0" w:author="Toshiba" w:date="2015-11-23T16:33:00Z"/>
          <w:rFonts w:ascii="Garamond" w:hAnsi="Garamond" w:cs="Times New Roman"/>
          <w:color w:val="000000"/>
          <w:spacing w:val="-1"/>
        </w:rPr>
      </w:pPr>
      <w:r w:rsidRPr="002E4EAD">
        <w:rPr>
          <w:rFonts w:ascii="Garamond" w:hAnsi="Garamond" w:cs="Times New Roman"/>
          <w:color w:val="000000"/>
          <w:spacing w:val="-1"/>
        </w:rPr>
        <w:t>Skarbem Państwa -Sądem Rejonowym w</w:t>
      </w:r>
      <w:r w:rsidR="00C168D7">
        <w:rPr>
          <w:rFonts w:ascii="Garamond" w:hAnsi="Garamond" w:cs="Times New Roman"/>
          <w:color w:val="000000"/>
          <w:spacing w:val="-1"/>
        </w:rPr>
        <w:t xml:space="preserve"> Rzeszowie</w:t>
      </w:r>
    </w:p>
    <w:p w:rsidR="00BF20F6" w:rsidRDefault="00BF20F6" w:rsidP="002E4EAD">
      <w:pPr>
        <w:spacing w:line="360" w:lineRule="auto"/>
        <w:rPr>
          <w:ins w:id="1" w:author="Toshiba" w:date="2015-11-23T16:33:00Z"/>
          <w:rFonts w:ascii="Garamond" w:hAnsi="Garamond" w:cs="Times New Roman"/>
          <w:color w:val="000000"/>
          <w:spacing w:val="-1"/>
        </w:rPr>
      </w:pPr>
    </w:p>
    <w:p w:rsidR="002E4EAD" w:rsidRPr="002E4EAD" w:rsidDel="00BF20F6" w:rsidRDefault="002E4EAD" w:rsidP="002E4EAD">
      <w:pPr>
        <w:spacing w:line="360" w:lineRule="auto"/>
        <w:rPr>
          <w:del w:id="2" w:author="Toshiba" w:date="2015-11-23T16:33:00Z"/>
          <w:rFonts w:ascii="Garamond" w:hAnsi="Garamond" w:cs="Times New Roman"/>
          <w:color w:val="000000"/>
          <w:spacing w:val="-1"/>
        </w:rPr>
      </w:pPr>
      <w:r w:rsidRPr="002E4EAD">
        <w:rPr>
          <w:rFonts w:ascii="Garamond" w:hAnsi="Garamond" w:cs="Times New Roman"/>
          <w:color w:val="000000"/>
          <w:spacing w:val="-1"/>
        </w:rPr>
        <w:t>z siedzibą w  Rzeszowie</w:t>
      </w:r>
      <w:r w:rsidR="00BF20F6">
        <w:rPr>
          <w:rFonts w:ascii="Garamond" w:hAnsi="Garamond" w:cs="Times New Roman"/>
          <w:color w:val="000000"/>
          <w:spacing w:val="-1"/>
        </w:rPr>
        <w:t xml:space="preserve">, </w:t>
      </w:r>
      <w:del w:id="3" w:author="Toshiba" w:date="2015-11-23T16:33:00Z">
        <w:r w:rsidRPr="002E4EAD" w:rsidDel="00BF20F6">
          <w:rPr>
            <w:rFonts w:ascii="Garamond" w:hAnsi="Garamond" w:cs="Times New Roman"/>
            <w:color w:val="000000"/>
            <w:spacing w:val="-1"/>
          </w:rPr>
          <w:delText xml:space="preserve"> </w:delText>
        </w:r>
      </w:del>
    </w:p>
    <w:p w:rsidR="00BF20F6" w:rsidRDefault="002E4EAD" w:rsidP="002E4EAD">
      <w:pPr>
        <w:spacing w:line="360" w:lineRule="auto"/>
        <w:rPr>
          <w:ins w:id="4" w:author="Toshiba" w:date="2015-11-23T16:33:00Z"/>
          <w:rFonts w:ascii="Garamond" w:hAnsi="Garamond" w:cs="Times New Roman"/>
          <w:color w:val="000000"/>
          <w:spacing w:val="-1"/>
        </w:rPr>
      </w:pPr>
      <w:r w:rsidRPr="002E4EAD">
        <w:rPr>
          <w:rFonts w:ascii="Garamond" w:hAnsi="Garamond" w:cs="Times New Roman"/>
          <w:color w:val="000000"/>
          <w:spacing w:val="-1"/>
        </w:rPr>
        <w:t xml:space="preserve">ul. gen. J. </w:t>
      </w:r>
      <w:proofErr w:type="spellStart"/>
      <w:r w:rsidRPr="002E4EAD">
        <w:rPr>
          <w:rFonts w:ascii="Garamond" w:hAnsi="Garamond" w:cs="Times New Roman"/>
          <w:color w:val="000000"/>
          <w:spacing w:val="-1"/>
        </w:rPr>
        <w:t>Kustronia</w:t>
      </w:r>
      <w:proofErr w:type="spellEnd"/>
      <w:r w:rsidRPr="002E4EAD">
        <w:rPr>
          <w:rFonts w:ascii="Garamond" w:hAnsi="Garamond" w:cs="Times New Roman"/>
          <w:color w:val="000000"/>
          <w:spacing w:val="-1"/>
        </w:rPr>
        <w:t xml:space="preserve"> 4, 35-303 Rzeszów,  Nr NIP 8132641160, Nr REGON: 000324441 </w:t>
      </w:r>
    </w:p>
    <w:p w:rsidR="002E4EAD" w:rsidRPr="002E4EAD" w:rsidRDefault="002E4EAD" w:rsidP="002E4EAD">
      <w:pPr>
        <w:spacing w:line="360" w:lineRule="auto"/>
        <w:rPr>
          <w:rFonts w:ascii="Garamond" w:hAnsi="Garamond" w:cs="Times New Roman"/>
          <w:color w:val="000000"/>
          <w:spacing w:val="-1"/>
        </w:rPr>
      </w:pPr>
      <w:r w:rsidRPr="002E4EAD">
        <w:rPr>
          <w:rFonts w:ascii="Garamond" w:hAnsi="Garamond" w:cs="Times New Roman"/>
          <w:color w:val="000000"/>
          <w:spacing w:val="-1"/>
        </w:rPr>
        <w:t xml:space="preserve">zwanym dalej w treści umowy „Zamawiającym” </w:t>
      </w:r>
    </w:p>
    <w:p w:rsidR="002E4EAD" w:rsidRPr="002E4EAD" w:rsidRDefault="002E4EAD" w:rsidP="002E4EAD">
      <w:pPr>
        <w:spacing w:line="360" w:lineRule="auto"/>
        <w:rPr>
          <w:rFonts w:ascii="Garamond" w:hAnsi="Garamond" w:cs="Times New Roman"/>
          <w:color w:val="000000"/>
          <w:spacing w:val="-1"/>
        </w:rPr>
      </w:pPr>
      <w:r w:rsidRPr="002E4EAD">
        <w:rPr>
          <w:rFonts w:ascii="Garamond" w:hAnsi="Garamond" w:cs="Times New Roman"/>
          <w:color w:val="000000"/>
          <w:spacing w:val="-1"/>
        </w:rPr>
        <w:t>reprezentowanym przez:</w:t>
      </w:r>
    </w:p>
    <w:p w:rsidR="002E4EAD" w:rsidRPr="002E4EAD" w:rsidRDefault="002E4EAD" w:rsidP="002E4EAD">
      <w:pPr>
        <w:spacing w:line="360" w:lineRule="auto"/>
        <w:rPr>
          <w:rFonts w:ascii="Garamond" w:hAnsi="Garamond" w:cs="Times New Roman"/>
          <w:color w:val="000000"/>
          <w:spacing w:val="-1"/>
        </w:rPr>
      </w:pPr>
      <w:r w:rsidRPr="002E4EAD">
        <w:rPr>
          <w:rFonts w:ascii="Garamond" w:hAnsi="Garamond" w:cs="Times New Roman"/>
          <w:color w:val="000000"/>
          <w:spacing w:val="-1"/>
        </w:rPr>
        <w:t>P. Teresę Trzeciak – Dyrektor</w:t>
      </w:r>
      <w:r>
        <w:rPr>
          <w:rFonts w:ascii="Garamond" w:hAnsi="Garamond" w:cs="Times New Roman"/>
          <w:color w:val="000000"/>
          <w:spacing w:val="-1"/>
        </w:rPr>
        <w:t>a</w:t>
      </w:r>
      <w:r w:rsidRPr="002E4EAD">
        <w:rPr>
          <w:rFonts w:ascii="Garamond" w:hAnsi="Garamond" w:cs="Times New Roman"/>
          <w:color w:val="000000"/>
          <w:spacing w:val="-1"/>
        </w:rPr>
        <w:t xml:space="preserve"> Sądu Rejonowego w Rzeszowie</w:t>
      </w:r>
    </w:p>
    <w:p w:rsidR="007D2854" w:rsidRDefault="002E4EAD" w:rsidP="002E4EAD">
      <w:pPr>
        <w:spacing w:line="360" w:lineRule="auto"/>
        <w:rPr>
          <w:rFonts w:ascii="Garamond" w:hAnsi="Garamond" w:cs="Times New Roman"/>
          <w:color w:val="000000"/>
          <w:spacing w:val="-1"/>
        </w:rPr>
      </w:pPr>
      <w:r w:rsidRPr="002E4EAD">
        <w:rPr>
          <w:rFonts w:ascii="Garamond" w:hAnsi="Garamond" w:cs="Times New Roman"/>
          <w:color w:val="000000"/>
          <w:spacing w:val="-1"/>
        </w:rPr>
        <w:t>a Wykonawcą:</w:t>
      </w:r>
      <w:r>
        <w:rPr>
          <w:rFonts w:ascii="Garamond" w:hAnsi="Garamond" w:cs="Times New Roman"/>
          <w:color w:val="000000"/>
          <w:spacing w:val="-1"/>
        </w:rPr>
        <w:t xml:space="preserve"> </w:t>
      </w:r>
    </w:p>
    <w:p w:rsidR="00850867" w:rsidRDefault="00850867" w:rsidP="002E4EAD">
      <w:pPr>
        <w:spacing w:line="360" w:lineRule="auto"/>
        <w:rPr>
          <w:rFonts w:ascii="Garamond" w:hAnsi="Garamond" w:cs="Times New Roman"/>
          <w:color w:val="000000"/>
        </w:rPr>
      </w:pPr>
      <w:r>
        <w:rPr>
          <w:rFonts w:ascii="Garamond" w:hAnsi="Garamond" w:cs="Times New Roman"/>
          <w:color w:val="000000"/>
          <w:spacing w:val="-1"/>
        </w:rPr>
        <w:t>……………………………………………………………………………………………</w:t>
      </w:r>
    </w:p>
    <w:p w:rsidR="007D2854" w:rsidRDefault="007D2854" w:rsidP="007D2854">
      <w:pPr>
        <w:shd w:val="clear" w:color="auto" w:fill="FFFFFF"/>
        <w:tabs>
          <w:tab w:val="left" w:pos="708"/>
        </w:tabs>
        <w:spacing w:line="360" w:lineRule="auto"/>
        <w:jc w:val="both"/>
        <w:rPr>
          <w:rFonts w:ascii="Garamond" w:hAnsi="Garamond" w:cs="Times New Roman"/>
          <w:color w:val="000000"/>
          <w:spacing w:val="-1"/>
        </w:rPr>
      </w:pPr>
      <w:r>
        <w:rPr>
          <w:rFonts w:ascii="Garamond" w:hAnsi="Garamond" w:cs="Times New Roman"/>
          <w:color w:val="000000"/>
          <w:spacing w:val="-1"/>
        </w:rPr>
        <w:t>reprezentowana przez :</w:t>
      </w:r>
    </w:p>
    <w:p w:rsidR="007D2854" w:rsidRDefault="007D2854" w:rsidP="007D2854">
      <w:pPr>
        <w:shd w:val="clear" w:color="auto" w:fill="FFFFFF"/>
        <w:tabs>
          <w:tab w:val="left" w:pos="708"/>
        </w:tabs>
        <w:spacing w:line="360" w:lineRule="auto"/>
        <w:jc w:val="both"/>
        <w:rPr>
          <w:rFonts w:ascii="Garamond" w:hAnsi="Garamond" w:cs="Times New Roman"/>
          <w:color w:val="000000"/>
          <w:spacing w:val="-1"/>
        </w:rPr>
      </w:pPr>
      <w:r>
        <w:rPr>
          <w:rFonts w:ascii="Garamond" w:hAnsi="Garamond" w:cs="Times New Roman"/>
          <w:color w:val="000000"/>
          <w:spacing w:val="-1"/>
        </w:rPr>
        <w:t>1……………………………………………</w:t>
      </w:r>
    </w:p>
    <w:p w:rsidR="007D2854" w:rsidRDefault="007D2854" w:rsidP="007D2854">
      <w:pPr>
        <w:shd w:val="clear" w:color="auto" w:fill="FFFFFF"/>
        <w:tabs>
          <w:tab w:val="left" w:pos="708"/>
        </w:tabs>
        <w:spacing w:line="360" w:lineRule="auto"/>
        <w:ind w:right="72"/>
        <w:jc w:val="both"/>
        <w:rPr>
          <w:rFonts w:ascii="Garamond" w:hAnsi="Garamond" w:cs="Times New Roman"/>
          <w:color w:val="000000"/>
          <w:spacing w:val="-1"/>
        </w:rPr>
      </w:pPr>
      <w:r>
        <w:rPr>
          <w:rFonts w:ascii="Garamond" w:hAnsi="Garamond" w:cs="Times New Roman"/>
          <w:color w:val="000000"/>
          <w:spacing w:val="-1"/>
        </w:rPr>
        <w:t>2……………………………………………</w:t>
      </w:r>
    </w:p>
    <w:p w:rsidR="007D2854" w:rsidRDefault="007D2854" w:rsidP="007D2854">
      <w:pPr>
        <w:shd w:val="clear" w:color="auto" w:fill="FFFFFF"/>
        <w:spacing w:before="5" w:line="274" w:lineRule="exact"/>
        <w:jc w:val="both"/>
        <w:rPr>
          <w:rFonts w:ascii="Garamond" w:hAnsi="Garamond" w:cs="Times New Roman"/>
          <w:color w:val="000000"/>
          <w:spacing w:val="-1"/>
        </w:rPr>
      </w:pPr>
      <w:r>
        <w:rPr>
          <w:rFonts w:ascii="Garamond" w:hAnsi="Garamond" w:cs="Times New Roman"/>
          <w:color w:val="000000"/>
          <w:spacing w:val="-1"/>
        </w:rPr>
        <w:t>zwanym dalej Wykonawcą.</w:t>
      </w:r>
    </w:p>
    <w:p w:rsidR="007D2854" w:rsidRDefault="007D2854" w:rsidP="006746CF">
      <w:pPr>
        <w:tabs>
          <w:tab w:val="clear" w:pos="2160"/>
        </w:tabs>
        <w:jc w:val="both"/>
        <w:rPr>
          <w:rFonts w:ascii="Garamond" w:hAnsi="Garamond" w:cs="Times New Roman"/>
          <w:color w:val="000000"/>
          <w:spacing w:val="3"/>
        </w:rPr>
      </w:pPr>
      <w:r>
        <w:rPr>
          <w:rFonts w:ascii="Garamond" w:hAnsi="Garamond" w:cs="Times New Roman"/>
          <w:color w:val="000000"/>
          <w:spacing w:val="1"/>
        </w:rPr>
        <w:t xml:space="preserve">W  wyniku   postępowania   o  zamówienie  publiczne   na  </w:t>
      </w:r>
      <w:r>
        <w:rPr>
          <w:rFonts w:ascii="Garamond" w:hAnsi="Garamond" w:cs="Garamond"/>
          <w:bCs/>
        </w:rPr>
        <w:t>usługę ochrony osób i mienia dla Sądu Rejonowego w Rzeszowie</w:t>
      </w:r>
      <w:r>
        <w:rPr>
          <w:rFonts w:ascii="Garamond" w:hAnsi="Garamond" w:cs="Times New Roman"/>
          <w:color w:val="000000"/>
          <w:spacing w:val="1"/>
        </w:rPr>
        <w:t xml:space="preserve">, </w:t>
      </w:r>
      <w:r>
        <w:rPr>
          <w:rFonts w:ascii="Garamond" w:hAnsi="Garamond" w:cs="Times New Roman"/>
          <w:color w:val="000000"/>
          <w:spacing w:val="3"/>
        </w:rPr>
        <w:t xml:space="preserve">przeprowadzonego  w  trybie   przetargu  nieograniczonego  zgodnie </w:t>
      </w:r>
      <w:r>
        <w:rPr>
          <w:rFonts w:ascii="Garamond" w:hAnsi="Garamond"/>
          <w:color w:val="000000"/>
        </w:rPr>
        <w:t xml:space="preserve"> z przepisami ustawy z 29 stycznia 2004 r. – Prawo zamówień publicznych</w:t>
      </w:r>
      <w:r w:rsidR="006746CF">
        <w:rPr>
          <w:rFonts w:ascii="Garamond" w:hAnsi="Garamond"/>
          <w:color w:val="000000"/>
        </w:rPr>
        <w:t xml:space="preserve"> </w:t>
      </w:r>
      <w:r w:rsidR="006746CF" w:rsidRPr="00601918">
        <w:rPr>
          <w:rFonts w:ascii="Garamond" w:hAnsi="Garamond" w:cs="Garamond"/>
          <w:color w:val="000000"/>
        </w:rPr>
        <w:t>(</w:t>
      </w:r>
      <w:proofErr w:type="spellStart"/>
      <w:r w:rsidR="006746CF" w:rsidRPr="00601918">
        <w:rPr>
          <w:rFonts w:ascii="Garamond" w:hAnsi="Garamond" w:cs="Garamond"/>
        </w:rPr>
        <w:t>t.j</w:t>
      </w:r>
      <w:proofErr w:type="spellEnd"/>
      <w:r w:rsidR="006746CF" w:rsidRPr="00601918">
        <w:rPr>
          <w:rFonts w:ascii="Garamond" w:hAnsi="Garamond" w:cs="Garamond"/>
        </w:rPr>
        <w:t>. Dz. U. z 201</w:t>
      </w:r>
      <w:r w:rsidR="009A0BCC">
        <w:rPr>
          <w:rFonts w:ascii="Garamond" w:hAnsi="Garamond" w:cs="Garamond"/>
        </w:rPr>
        <w:t>3 r., poz. 907</w:t>
      </w:r>
      <w:r w:rsidR="006746CF" w:rsidRPr="00601918">
        <w:rPr>
          <w:rFonts w:ascii="Garamond" w:hAnsi="Garamond" w:cs="Garamond"/>
        </w:rPr>
        <w:t xml:space="preserve"> z </w:t>
      </w:r>
      <w:proofErr w:type="spellStart"/>
      <w:r w:rsidR="006746CF" w:rsidRPr="00601918">
        <w:rPr>
          <w:rFonts w:ascii="Garamond" w:hAnsi="Garamond" w:cs="Garamond"/>
        </w:rPr>
        <w:t>późn</w:t>
      </w:r>
      <w:proofErr w:type="spellEnd"/>
      <w:r w:rsidR="006746CF" w:rsidRPr="00601918">
        <w:rPr>
          <w:rFonts w:ascii="Garamond" w:hAnsi="Garamond" w:cs="Garamond"/>
        </w:rPr>
        <w:t>. zm</w:t>
      </w:r>
      <w:r w:rsidR="006746CF" w:rsidRPr="00601918">
        <w:rPr>
          <w:rFonts w:ascii="Garamond" w:hAnsi="Garamond" w:cs="Garamond"/>
          <w:color w:val="000000"/>
        </w:rPr>
        <w:t>.</w:t>
      </w:r>
      <w:r w:rsidR="006746CF" w:rsidRPr="00601918">
        <w:rPr>
          <w:rFonts w:ascii="Garamond" w:hAnsi="Garamond" w:cs="Garamond"/>
        </w:rPr>
        <w:t xml:space="preserve">) </w:t>
      </w:r>
      <w:r>
        <w:rPr>
          <w:rFonts w:ascii="Garamond" w:hAnsi="Garamond" w:cs="Times New Roman"/>
          <w:color w:val="000000"/>
        </w:rPr>
        <w:t xml:space="preserve"> została zawarta umowa </w:t>
      </w:r>
      <w:r>
        <w:rPr>
          <w:rFonts w:ascii="Garamond" w:hAnsi="Garamond" w:cs="Times New Roman"/>
          <w:color w:val="000000"/>
          <w:spacing w:val="-2"/>
        </w:rPr>
        <w:t>o następującej treści:</w:t>
      </w:r>
    </w:p>
    <w:p w:rsidR="007D2854" w:rsidRDefault="007D2854" w:rsidP="007D2854">
      <w:pPr>
        <w:shd w:val="clear" w:color="auto" w:fill="FFFFFF"/>
        <w:tabs>
          <w:tab w:val="left" w:pos="708"/>
        </w:tabs>
        <w:spacing w:before="274" w:line="360" w:lineRule="auto"/>
        <w:jc w:val="center"/>
        <w:rPr>
          <w:rFonts w:ascii="Garamond" w:hAnsi="Garamond" w:cs="Times New Roman"/>
        </w:rPr>
      </w:pPr>
      <w:r>
        <w:rPr>
          <w:rFonts w:ascii="Garamond" w:hAnsi="Garamond" w:cs="Times New Roman"/>
        </w:rPr>
        <w:t>§ 1</w:t>
      </w:r>
    </w:p>
    <w:p w:rsidR="002E4EAD" w:rsidRDefault="002E4EAD" w:rsidP="002E4EAD">
      <w:pPr>
        <w:tabs>
          <w:tab w:val="clear" w:pos="2160"/>
        </w:tabs>
        <w:autoSpaceDE w:val="0"/>
        <w:autoSpaceDN w:val="0"/>
        <w:adjustRightInd w:val="0"/>
        <w:jc w:val="center"/>
        <w:rPr>
          <w:rFonts w:ascii="Garamond" w:hAnsi="Garamond" w:cs="TimesNewRomanPSMT"/>
        </w:rPr>
      </w:pPr>
    </w:p>
    <w:p w:rsidR="002E4EAD" w:rsidRPr="002E4EAD" w:rsidRDefault="002E4EAD" w:rsidP="00C168D7">
      <w:pPr>
        <w:numPr>
          <w:ilvl w:val="0"/>
          <w:numId w:val="2"/>
        </w:numPr>
        <w:tabs>
          <w:tab w:val="clear" w:pos="567"/>
          <w:tab w:val="num" w:pos="0"/>
          <w:tab w:val="num" w:pos="284"/>
        </w:tabs>
        <w:autoSpaceDE w:val="0"/>
        <w:autoSpaceDN w:val="0"/>
        <w:adjustRightInd w:val="0"/>
        <w:ind w:left="0" w:firstLine="0"/>
        <w:jc w:val="both"/>
        <w:rPr>
          <w:rFonts w:ascii="Garamond" w:hAnsi="Garamond" w:cs="TimesNewRomanPSMT"/>
        </w:rPr>
      </w:pPr>
      <w:r w:rsidRPr="002E4EAD">
        <w:rPr>
          <w:rFonts w:ascii="Garamond" w:hAnsi="Garamond" w:cs="TimesNewRomanPSMT"/>
        </w:rPr>
        <w:t xml:space="preserve">Przedmiotem zamówienia jest stała bezpośrednia ochrona fizyczna osób i mienia, obsługa istniejących systemów: System Alarmu Pożarów, </w:t>
      </w:r>
      <w:proofErr w:type="spellStart"/>
      <w:r w:rsidRPr="002E4EAD">
        <w:rPr>
          <w:rFonts w:ascii="Garamond" w:hAnsi="Garamond" w:cs="TimesNewRomanPSMT"/>
        </w:rPr>
        <w:t>SAWiN</w:t>
      </w:r>
      <w:proofErr w:type="spellEnd"/>
      <w:r w:rsidRPr="002E4EAD">
        <w:rPr>
          <w:rFonts w:ascii="Garamond" w:hAnsi="Garamond" w:cs="TimesNewRomanPSMT"/>
        </w:rPr>
        <w:t xml:space="preserve">, System Telewizji Dozorowej, System Obsługi Stanów Alarmowych, System Oświetlenia Obiektu Sądu Rejonowego w Rzeszowie przy ul. gen. J. </w:t>
      </w:r>
      <w:proofErr w:type="spellStart"/>
      <w:r w:rsidRPr="002E4EAD">
        <w:rPr>
          <w:rFonts w:ascii="Garamond" w:hAnsi="Garamond" w:cs="TimesNewRomanPSMT"/>
        </w:rPr>
        <w:t>Kustronia</w:t>
      </w:r>
      <w:proofErr w:type="spellEnd"/>
      <w:r w:rsidRPr="002E4EAD">
        <w:rPr>
          <w:rFonts w:ascii="Garamond" w:hAnsi="Garamond" w:cs="TimesNewRomanPSMT"/>
        </w:rPr>
        <w:t xml:space="preserve"> 4.</w:t>
      </w:r>
    </w:p>
    <w:p w:rsidR="002E4EAD" w:rsidRPr="002E4EAD" w:rsidRDefault="002E4EAD" w:rsidP="00C168D7">
      <w:pPr>
        <w:numPr>
          <w:ilvl w:val="0"/>
          <w:numId w:val="2"/>
        </w:numPr>
        <w:tabs>
          <w:tab w:val="clear" w:pos="567"/>
          <w:tab w:val="num" w:pos="284"/>
          <w:tab w:val="num" w:pos="2160"/>
        </w:tabs>
        <w:autoSpaceDE w:val="0"/>
        <w:autoSpaceDN w:val="0"/>
        <w:adjustRightInd w:val="0"/>
        <w:ind w:left="284" w:hanging="284"/>
        <w:jc w:val="both"/>
        <w:rPr>
          <w:rFonts w:ascii="Garamond" w:hAnsi="Garamond" w:cs="TimesNewRomanPSMT"/>
        </w:rPr>
      </w:pPr>
      <w:r w:rsidRPr="002E4EAD">
        <w:rPr>
          <w:rFonts w:ascii="Garamond" w:hAnsi="Garamond" w:cs="TimesNewRomanPSMT"/>
        </w:rPr>
        <w:t xml:space="preserve">Zamawiający nie ponosi odpowiedzialności za szkody wyrządzone przez Wykonawcę podczas wykonywania przedmiotu zamówienia. </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3.</w:t>
      </w:r>
      <w:r w:rsidR="00C168D7">
        <w:rPr>
          <w:rFonts w:ascii="Garamond" w:hAnsi="Garamond" w:cs="TimesNewRomanPSMT"/>
        </w:rPr>
        <w:t xml:space="preserve"> </w:t>
      </w:r>
      <w:r w:rsidRPr="002E4EAD">
        <w:rPr>
          <w:rFonts w:ascii="Garamond" w:hAnsi="Garamond" w:cs="TimesNewRomanPSMT"/>
        </w:rPr>
        <w:t>Obowiązki Wykonawcy w zakresie całodobowej świadczonej przez siedem dni w tygodniu ochrony fizycznej osób i mienia:</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1) stała całodobowa bezpośrednia fizyczna ochrona osób i mienia świadczona w budynku Sądu Rejonowego w Rzeszowie i terenie przyległym do budynku (parking wewnętrzny-ogrodzony oraz zewnętrzny), realizowana poprzez prowadzenie obserwacji wzrokowej oraz poprzez system telewizji dozorowej (obrazy z kamer umieszczonych wewnątrz i na zewnątrz budynku Sądu).</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 xml:space="preserve">2) realizacja zamówienia poprzez: </w:t>
      </w:r>
    </w:p>
    <w:p w:rsidR="002E4EAD" w:rsidRPr="002E4EAD" w:rsidRDefault="002E4EAD" w:rsidP="002E4EAD">
      <w:pPr>
        <w:numPr>
          <w:ilvl w:val="0"/>
          <w:numId w:val="5"/>
        </w:numPr>
        <w:autoSpaceDE w:val="0"/>
        <w:autoSpaceDN w:val="0"/>
        <w:adjustRightInd w:val="0"/>
        <w:ind w:left="426" w:hanging="426"/>
        <w:jc w:val="both"/>
        <w:rPr>
          <w:rFonts w:ascii="Garamond" w:hAnsi="Garamond" w:cs="TimesNewRomanPSMT"/>
        </w:rPr>
      </w:pPr>
      <w:r w:rsidRPr="002E4EAD">
        <w:rPr>
          <w:rFonts w:ascii="Garamond" w:hAnsi="Garamond" w:cs="TimesNewRomanPSMT"/>
        </w:rPr>
        <w:t>skierowanie dwóch pracowników na zmianę dzienną w godzinach od 7:00 do 19:00;</w:t>
      </w:r>
    </w:p>
    <w:p w:rsidR="002E4EAD" w:rsidRPr="002E4EAD" w:rsidRDefault="002E4EAD" w:rsidP="002E4EAD">
      <w:pPr>
        <w:numPr>
          <w:ilvl w:val="0"/>
          <w:numId w:val="5"/>
        </w:numPr>
        <w:autoSpaceDE w:val="0"/>
        <w:autoSpaceDN w:val="0"/>
        <w:adjustRightInd w:val="0"/>
        <w:ind w:left="426" w:hanging="426"/>
        <w:jc w:val="both"/>
        <w:rPr>
          <w:rFonts w:ascii="Garamond" w:hAnsi="Garamond" w:cs="TimesNewRomanPSMT"/>
        </w:rPr>
      </w:pPr>
      <w:r w:rsidRPr="002E4EAD">
        <w:rPr>
          <w:rFonts w:ascii="Garamond" w:hAnsi="Garamond" w:cs="TimesNewRomanPSMT"/>
        </w:rPr>
        <w:t>skierowanie jednego pracownika na zmianę nocną w godzinach od 19:00 do 7:00</w:t>
      </w:r>
    </w:p>
    <w:p w:rsidR="002E4EAD" w:rsidRPr="002E4EAD" w:rsidRDefault="002E4EAD" w:rsidP="002E4EAD">
      <w:pPr>
        <w:numPr>
          <w:ilvl w:val="0"/>
          <w:numId w:val="5"/>
        </w:numPr>
        <w:autoSpaceDE w:val="0"/>
        <w:autoSpaceDN w:val="0"/>
        <w:adjustRightInd w:val="0"/>
        <w:ind w:left="426" w:hanging="426"/>
        <w:jc w:val="both"/>
        <w:rPr>
          <w:rFonts w:ascii="Garamond" w:hAnsi="Garamond" w:cs="TimesNewRomanPSMT"/>
        </w:rPr>
      </w:pPr>
      <w:r w:rsidRPr="002E4EAD">
        <w:rPr>
          <w:rFonts w:ascii="Garamond" w:hAnsi="Garamond" w:cs="TimesNewRomanPSMT"/>
        </w:rPr>
        <w:t xml:space="preserve">skierowanie jednego pracownika w dni wolne od pracy przez Zamawiającego    posiadających niezbędne przygotowanie zawodowe wyposażonych w ubranie służbowe z logo firmy i imienny identyfikator. </w:t>
      </w:r>
    </w:p>
    <w:p w:rsidR="002E4EAD" w:rsidRPr="002E4EAD" w:rsidRDefault="002E4EAD" w:rsidP="002E4EAD">
      <w:pPr>
        <w:numPr>
          <w:ilvl w:val="0"/>
          <w:numId w:val="5"/>
        </w:numPr>
        <w:autoSpaceDE w:val="0"/>
        <w:autoSpaceDN w:val="0"/>
        <w:adjustRightInd w:val="0"/>
        <w:ind w:left="426" w:hanging="426"/>
        <w:jc w:val="both"/>
        <w:rPr>
          <w:rFonts w:ascii="Garamond" w:hAnsi="Garamond" w:cs="TimesNewRomanPSMT"/>
        </w:rPr>
      </w:pPr>
      <w:r w:rsidRPr="002E4EAD">
        <w:rPr>
          <w:rFonts w:ascii="Garamond" w:hAnsi="Garamond" w:cs="TimesNewRomanPSMT"/>
        </w:rPr>
        <w:lastRenderedPageBreak/>
        <w:t xml:space="preserve">na zmianie dziennej Wykonawca skieruje do pracy jedną osobę na portiernię zewnętrzną przy parkingu, drugą osobę na portiernie wewnętrzną gdzie będzie prowadzić obserwację za pośrednictwem  systemu telewizji dozorowej oraz w razie potrzeby obsługiwać pozostałe systemy. Po godzinach urzędowania sądu  oraz zakończeniu prac przez osoby sprzątające obiekt, ochrona zobowiązana będzie do gaszenia świateł przy pomocy systemu sterowania oświetlenia oraz podczas obchodu we wszystkich pomieszczeniach oraz sanitariatach.   </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3) przekazywanie raz na miesiąc Zamawiającemu listy pracowników</w:t>
      </w:r>
      <w:r w:rsidR="0059752E">
        <w:rPr>
          <w:rFonts w:ascii="Garamond" w:hAnsi="Garamond" w:cs="TimesNewRomanPSMT"/>
        </w:rPr>
        <w:t xml:space="preserve"> </w:t>
      </w:r>
      <w:r w:rsidR="0059752E" w:rsidRPr="0059752E">
        <w:rPr>
          <w:rFonts w:ascii="Garamond" w:hAnsi="Garamond" w:cs="TimesNewRomanPSMT"/>
        </w:rPr>
        <w:t xml:space="preserve">(wraz z </w:t>
      </w:r>
      <w:r w:rsidR="0059752E" w:rsidRPr="0059752E">
        <w:rPr>
          <w:rFonts w:ascii="Garamond" w:hAnsi="Garamond" w:cs="ArialNarrow"/>
        </w:rPr>
        <w:t>informacją o podstawie do dysponowania tymi pracownikami)</w:t>
      </w:r>
      <w:r w:rsidRPr="0059752E">
        <w:rPr>
          <w:rFonts w:ascii="Garamond" w:hAnsi="Garamond" w:cs="TimesNewRomanPSMT"/>
        </w:rPr>
        <w:t xml:space="preserve"> którzy będą ochraniać obiekt</w:t>
      </w:r>
      <w:r w:rsidRPr="002E4EAD">
        <w:rPr>
          <w:rFonts w:ascii="Garamond" w:hAnsi="Garamond" w:cs="TimesNewRomanPSMT"/>
        </w:rPr>
        <w:t>, z zaznaczeniem, w jakim trybie zmianowym Wykonawca będzie realizował przedmiot zamówienia. W przypadku zmian kadrowych dot. osób ochraniających obiekt Zamawiającego w trakcie trwania umowy Wykonawca powiadomi Zamawiającego o tym fakcie pisemnie z tygodniowym wyprzedzeniem, a w przypadkach losowych – powiadomi telefonicznie wyznaczonego pracownika Zamawiającego (niezwłocznie potwierdzając to zdarzenie pisemnie) o zmianie w grafiku.</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 xml:space="preserve">4) Przeszkolenie pracowników ochrony z zakresu polityki bezpieczeństwa Sądu Rejonowego w Rzeszowie oraz zobowiązania pracowników ochrony do jej przestrzegania.  </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 xml:space="preserve">5) zapoznanie pracowników ochrony z planami ewakuacyjnymi, przepisami BHP i PPOŻ, </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6) zapewnienie znajomości przez pracowników ochrony topografii obiektu, w tym rozkładu pomieszczeń, przebiegu dróg ewakuacyjnych itp.,</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7) zaznajomienie pracowników ochrony z rozmieszczeniem i obsługą w podstawowym zakresie wyłączników głównych energii elektrycznej, zaworów wodnych, wyłączników systemów monitorujących antywłamaniowych i przeciwpożarowych w tym obsługiwanie centrali przeciwpożarowej, Centrali Systemów Alarmowych. W przypadku wystąpienia alarmów niezwłoczne telefoniczne informowanie wyznaczonych pracowników Zamawiającego, w przypadku uruchomienia alarmu pożarowego niezwłoczne podjęcie procedury przeciwpożarowej i ewentualnie w przypadku fałszywego alarmu odwołanie przyjazdu jednostki Państwowej Straży Pożarnej.</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8) postępowanie z należytą starannością podczas wykonywania</w:t>
      </w:r>
      <w:r w:rsidR="00C168D7">
        <w:rPr>
          <w:rFonts w:ascii="Garamond" w:hAnsi="Garamond" w:cs="TimesNewRomanPSMT"/>
        </w:rPr>
        <w:t xml:space="preserve"> usługi</w:t>
      </w:r>
      <w:r w:rsidRPr="002E4EAD">
        <w:rPr>
          <w:rFonts w:ascii="Garamond" w:hAnsi="Garamond" w:cs="TimesNewRomanPSMT"/>
        </w:rPr>
        <w:t xml:space="preserve"> ochrony w ramach uprawnień posiadanych przez pracowników ochrony którzy </w:t>
      </w:r>
      <w:bookmarkStart w:id="5" w:name="_GoBack"/>
      <w:bookmarkEnd w:id="5"/>
      <w:r w:rsidR="006F448C" w:rsidRPr="002E4EAD">
        <w:rPr>
          <w:rFonts w:ascii="Garamond" w:hAnsi="Garamond" w:cs="TimesNewRomanPSMT"/>
        </w:rPr>
        <w:t>będą</w:t>
      </w:r>
      <w:r w:rsidR="006F448C">
        <w:rPr>
          <w:rFonts w:ascii="Garamond" w:hAnsi="Garamond" w:cs="TimesNewRomanPSMT"/>
        </w:rPr>
        <w:t xml:space="preserve"> wpisani na listę kwalifikowanych pracowników ochrony fizycznej </w:t>
      </w:r>
      <w:r w:rsidRPr="002E4EAD">
        <w:rPr>
          <w:rFonts w:ascii="Garamond" w:hAnsi="Garamond" w:cs="TimesNewRomanPSMT"/>
        </w:rPr>
        <w:t>posiadali co najmniej licencję pierwszego stopnia, które na podstawie przepisów prawa w szczególności pozwalają na odpieranie bezpośredniego, bezprawnego i rzeczywistego zamachu na jakiekolwiek dobro społeczne lub osoby i mienie pozostające pod ochroną, przeciwdziałania kradzieżom, napadom i innym zakłóceniom porządku i spokoju oraz natychmiastowego podjęcia działań mających na celu minimalizację szkód powstałych w wyniku zakłócenia porządku i spokoju, kradzieży i włamania, pożaru, awarii instalacji i urządzeń technicznych w tym pomieszczeń informatycznych, awarii instalacji wodnych, instalacji ogrzewania budynku, instalacji klimatyzacji,  klęsk żywiołowych i innych zdarzeń losowych,</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9) dokonywanie obchodów wewnętrznych i zewnętrznych ochranianego obiektu Sądu po godzinach pracy Sądu, ze szczególnym zwróceniem uwagi na bezpieczeństwo ogólne, przeciwpożarowe.</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10) składanie bieżących meldunków do Zamawiającego o niedociągnięciach i brakach w zabezpieczaniu mienia przez Zamawiającego, a także o stwierdzonych przypadkach niewłaściwego zabezpieczenia mienia przez pracowników Zamawiającego.</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11) składanie Zamawiającemu raportów dotyczących zdarzeń i incydentów zaistniałych podczas dyżuru oraz o przypadkach wystąpienia kradzieży czy zniszczenia mienia,</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 xml:space="preserve">12) otwieranie obiektu i wpuszczanie na jego teren pracowników Sądu w godzinach porannych, ustalonych z upoważnioną osobą po stronie Zamawiającego, oraz zamykanie obiektu niezwłocznie po zakończeniu godzin urzędowania. W przypadku wykonywania przez pracowników Sądu po godzinach urzędowania czynności związanych z pełnionymi przez nich dyżurami (np. zastosowanie tymczasowego aresztowania), osoba ochraniająca obiekt </w:t>
      </w:r>
      <w:r w:rsidRPr="002E4EAD">
        <w:rPr>
          <w:rFonts w:ascii="Garamond" w:hAnsi="Garamond" w:cs="TimesNewRomanPSMT"/>
        </w:rPr>
        <w:lastRenderedPageBreak/>
        <w:t>zobowiązana jest do wpuszczenia na teren obiektu osób wskazanych przez w/w pracowników i nadzorowania ich przebywania w budynku,</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13) niedopuszczanie do przebywania na terenie ochranianego obiektu osób postronnych po godzinach urzędowania Sądu, poza przypadkami opisanymi w pkt 12),</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14) prowadzenie ewidencji wydawanych kluczy od pomieszczeń Sądu osobom uprawnionym do pobierania kluczy, zgodnie z wykazem przekazanym przez Zamawiającego,</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 xml:space="preserve">15) sprawdzanie zabezpieczenia pomieszczeń znajdujących się w budynku Sądu, po godzinach urzędowania i czynnościach wykonywanych w tych pomieszczeniach przez pracowników firmy świadczącej usługi sprzątania, celem zamknięcia otwartych okien, sprawdzanie czy w pokojach śniadań oraz sanitariatach są pozamykane krany, nie dochodzi do wycieków wody ze spłuczek lub innych awarii, które powodowały by zalanie pomieszczeń.   </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 xml:space="preserve">16) prowadzenie książki dyżurów, do której personel Wykonawcy wpisywać będzie na bieżąco wszelkie spostrzeżenia, uwagi oraz istotne wydarzenia związane ze sprawowaniem ochrony osób i mienia Zamawiającego, a także godziny rozpoczęcia i zakończenia dyżuru przez każdego pracownika ochrony. </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 xml:space="preserve">17) sprawowanie kontroli nad legalnością wynoszenia z chronionego obiektu sprzętu i materiałów będących własnością  Sądu Rejonowego w Rzeszowie.   </w:t>
      </w:r>
    </w:p>
    <w:p w:rsidR="002E4EAD" w:rsidRPr="002E4EAD" w:rsidRDefault="002E4EAD" w:rsidP="002E4EAD">
      <w:pPr>
        <w:autoSpaceDE w:val="0"/>
        <w:autoSpaceDN w:val="0"/>
        <w:adjustRightInd w:val="0"/>
        <w:jc w:val="both"/>
        <w:rPr>
          <w:rFonts w:ascii="Garamond" w:hAnsi="Garamond" w:cs="TimesNewRomanPSMT"/>
        </w:rPr>
      </w:pPr>
      <w:r w:rsidRPr="002E4EAD">
        <w:rPr>
          <w:rFonts w:ascii="Garamond" w:hAnsi="Garamond" w:cs="TimesNewRomanPSMT"/>
        </w:rPr>
        <w:t>18)   Wykonawca zobowiązuje się do zapewnienia przyjazdu grupy interwencyjnej (co najmniej 2 osoby w jednej załodze) w czasie nie dłuższym niż 15 minut w razie potrzeby na telefoniczne wezwanie przez pracownika ochrony  po godzinach urzędowania sądu oraz w dni wolne od pracy i święta.</w:t>
      </w:r>
    </w:p>
    <w:p w:rsidR="002E4EAD" w:rsidRPr="002E4EAD" w:rsidRDefault="002E4EAD" w:rsidP="002E4EAD">
      <w:pPr>
        <w:autoSpaceDE w:val="0"/>
        <w:autoSpaceDN w:val="0"/>
        <w:adjustRightInd w:val="0"/>
        <w:jc w:val="both"/>
        <w:rPr>
          <w:rFonts w:ascii="Garamond" w:hAnsi="Garamond" w:cs="TimesNewRomanPSMT"/>
        </w:rPr>
      </w:pPr>
    </w:p>
    <w:p w:rsidR="002E4EAD" w:rsidRDefault="002E4EAD" w:rsidP="002E4EAD">
      <w:pPr>
        <w:autoSpaceDE w:val="0"/>
        <w:autoSpaceDN w:val="0"/>
        <w:adjustRightInd w:val="0"/>
        <w:rPr>
          <w:rFonts w:ascii="Garamond" w:hAnsi="Garamond" w:cs="TimesNewRomanPSMT"/>
        </w:rPr>
      </w:pPr>
    </w:p>
    <w:p w:rsidR="00130E4B" w:rsidRDefault="002E4EAD" w:rsidP="00130E4B">
      <w:pPr>
        <w:autoSpaceDE w:val="0"/>
        <w:autoSpaceDN w:val="0"/>
        <w:adjustRightInd w:val="0"/>
        <w:jc w:val="center"/>
        <w:rPr>
          <w:rFonts w:ascii="Garamond" w:hAnsi="Garamond" w:cs="TimesNewRomanPSMT"/>
        </w:rPr>
      </w:pPr>
      <w:r>
        <w:rPr>
          <w:rFonts w:ascii="Garamond" w:hAnsi="Garamond" w:cs="TimesNewRomanPSMT"/>
        </w:rPr>
        <w:t>§ 2</w:t>
      </w:r>
    </w:p>
    <w:p w:rsidR="007D2854" w:rsidRDefault="007D2854" w:rsidP="009A0BCC">
      <w:pPr>
        <w:autoSpaceDE w:val="0"/>
        <w:autoSpaceDN w:val="0"/>
        <w:adjustRightInd w:val="0"/>
        <w:rPr>
          <w:rFonts w:ascii="Garamond" w:hAnsi="Garamond" w:cs="TimesNewRomanPS-BoldMT"/>
          <w:b/>
          <w:bCs/>
        </w:rPr>
      </w:pPr>
    </w:p>
    <w:p w:rsidR="007D2854" w:rsidRDefault="00255754" w:rsidP="00255754">
      <w:pPr>
        <w:autoSpaceDE w:val="0"/>
        <w:autoSpaceDN w:val="0"/>
        <w:adjustRightInd w:val="0"/>
        <w:jc w:val="both"/>
        <w:rPr>
          <w:rFonts w:ascii="Garamond" w:hAnsi="Garamond" w:cs="TimesNewRomanPSMT"/>
        </w:rPr>
      </w:pPr>
      <w:r>
        <w:rPr>
          <w:rFonts w:ascii="Garamond" w:hAnsi="Garamond" w:cs="TimesNewRomanPSMT"/>
        </w:rPr>
        <w:t xml:space="preserve">1. </w:t>
      </w:r>
      <w:r w:rsidR="007D2854">
        <w:rPr>
          <w:rFonts w:ascii="Garamond" w:hAnsi="Garamond" w:cs="TimesNewRomanPSMT"/>
        </w:rPr>
        <w:t xml:space="preserve">Wykonawca </w:t>
      </w:r>
      <w:r w:rsidR="009A0BCC">
        <w:rPr>
          <w:rFonts w:ascii="Garamond" w:hAnsi="Garamond" w:cs="TimesNewRomanPSMT"/>
        </w:rPr>
        <w:t xml:space="preserve">  </w:t>
      </w:r>
      <w:r w:rsidR="007D2854">
        <w:rPr>
          <w:rFonts w:ascii="Garamond" w:hAnsi="Garamond" w:cs="TimesNewRomanPSMT"/>
        </w:rPr>
        <w:t xml:space="preserve">zobowiązany </w:t>
      </w:r>
      <w:r w:rsidR="009A0BCC">
        <w:rPr>
          <w:rFonts w:ascii="Garamond" w:hAnsi="Garamond" w:cs="TimesNewRomanPSMT"/>
        </w:rPr>
        <w:t xml:space="preserve">  </w:t>
      </w:r>
      <w:r w:rsidR="007D2854">
        <w:rPr>
          <w:rFonts w:ascii="Garamond" w:hAnsi="Garamond" w:cs="TimesNewRomanPSMT"/>
        </w:rPr>
        <w:t xml:space="preserve">jest </w:t>
      </w:r>
      <w:r w:rsidR="009A0BCC">
        <w:rPr>
          <w:rFonts w:ascii="Garamond" w:hAnsi="Garamond" w:cs="TimesNewRomanPSMT"/>
        </w:rPr>
        <w:t xml:space="preserve"> </w:t>
      </w:r>
      <w:r w:rsidR="007D2854">
        <w:rPr>
          <w:rFonts w:ascii="Garamond" w:hAnsi="Garamond" w:cs="TimesNewRomanPSMT"/>
        </w:rPr>
        <w:t>do</w:t>
      </w:r>
      <w:r>
        <w:rPr>
          <w:rFonts w:ascii="Garamond" w:hAnsi="Garamond" w:cs="TimesNewRomanPSMT"/>
        </w:rPr>
        <w:t xml:space="preserve"> </w:t>
      </w:r>
      <w:r w:rsidR="007D2854">
        <w:rPr>
          <w:rFonts w:ascii="Garamond" w:hAnsi="Garamond" w:cs="TimesNewRomanPSMT"/>
        </w:rPr>
        <w:t xml:space="preserve">wykonania </w:t>
      </w:r>
      <w:r w:rsidR="009A0BCC">
        <w:rPr>
          <w:rFonts w:ascii="Garamond" w:hAnsi="Garamond" w:cs="TimesNewRomanPSMT"/>
        </w:rPr>
        <w:t xml:space="preserve"> </w:t>
      </w:r>
      <w:r w:rsidR="007D2854">
        <w:rPr>
          <w:rFonts w:ascii="Garamond" w:hAnsi="Garamond" w:cs="TimesNewRomanPSMT"/>
        </w:rPr>
        <w:t xml:space="preserve">umowy </w:t>
      </w:r>
      <w:r w:rsidR="009A0BCC">
        <w:rPr>
          <w:rFonts w:ascii="Garamond" w:hAnsi="Garamond" w:cs="TimesNewRomanPSMT"/>
        </w:rPr>
        <w:t xml:space="preserve"> </w:t>
      </w:r>
      <w:r w:rsidR="007D2854">
        <w:rPr>
          <w:rFonts w:ascii="Garamond" w:hAnsi="Garamond" w:cs="TimesNewRomanPSMT"/>
        </w:rPr>
        <w:t xml:space="preserve">z </w:t>
      </w:r>
      <w:r w:rsidR="009A0BCC">
        <w:rPr>
          <w:rFonts w:ascii="Garamond" w:hAnsi="Garamond" w:cs="TimesNewRomanPSMT"/>
        </w:rPr>
        <w:t xml:space="preserve"> </w:t>
      </w:r>
      <w:r w:rsidR="007D2854">
        <w:rPr>
          <w:rFonts w:ascii="Garamond" w:hAnsi="Garamond" w:cs="TimesNewRomanPSMT"/>
        </w:rPr>
        <w:t xml:space="preserve">należytą </w:t>
      </w:r>
      <w:r w:rsidR="009A0BCC">
        <w:rPr>
          <w:rFonts w:ascii="Garamond" w:hAnsi="Garamond" w:cs="TimesNewRomanPSMT"/>
        </w:rPr>
        <w:t xml:space="preserve"> </w:t>
      </w:r>
      <w:r w:rsidR="007D2854" w:rsidRPr="00255754">
        <w:rPr>
          <w:rFonts w:ascii="Garamond" w:hAnsi="Garamond" w:cs="TimesNewRomanPSMT"/>
        </w:rPr>
        <w:t xml:space="preserve">starannością, </w:t>
      </w:r>
      <w:r w:rsidR="009A0BCC" w:rsidRPr="00255754">
        <w:rPr>
          <w:rFonts w:ascii="Garamond" w:hAnsi="Garamond" w:cs="TimesNewRomanPSMT"/>
        </w:rPr>
        <w:t xml:space="preserve"> </w:t>
      </w:r>
      <w:r w:rsidR="007D2854" w:rsidRPr="00255754">
        <w:rPr>
          <w:rFonts w:ascii="Garamond" w:hAnsi="Garamond" w:cs="TimesNewRomanPSMT"/>
        </w:rPr>
        <w:t xml:space="preserve">w </w:t>
      </w:r>
      <w:r w:rsidR="009A0BCC" w:rsidRPr="00255754">
        <w:rPr>
          <w:rFonts w:ascii="Garamond" w:hAnsi="Garamond" w:cs="TimesNewRomanPSMT"/>
        </w:rPr>
        <w:t xml:space="preserve"> </w:t>
      </w:r>
      <w:r w:rsidR="007D2854" w:rsidRPr="00255754">
        <w:rPr>
          <w:rFonts w:ascii="Garamond" w:hAnsi="Garamond" w:cs="TimesNewRomanPSMT"/>
        </w:rPr>
        <w:t>sposób</w:t>
      </w:r>
      <w:r>
        <w:rPr>
          <w:rFonts w:ascii="Garamond" w:hAnsi="Garamond" w:cs="TimesNewRomanPSMT"/>
        </w:rPr>
        <w:t xml:space="preserve"> </w:t>
      </w:r>
      <w:r w:rsidR="007D2854" w:rsidRPr="00255754">
        <w:rPr>
          <w:rFonts w:ascii="Garamond" w:hAnsi="Garamond" w:cs="TimesNewRomanPSMT"/>
        </w:rPr>
        <w:t xml:space="preserve">odpowiadający zasadom określonym w szczególności w ustawie z dnia 22 sierpnia 1997 r. o ochronie osób i mienia (tekst jednolity </w:t>
      </w:r>
      <w:proofErr w:type="spellStart"/>
      <w:r w:rsidR="007D2854" w:rsidRPr="00255754">
        <w:rPr>
          <w:rFonts w:ascii="Garamond" w:hAnsi="Garamond" w:cs="TimesNewRomanPSMT"/>
        </w:rPr>
        <w:t>Dz.U</w:t>
      </w:r>
      <w:proofErr w:type="spellEnd"/>
      <w:r w:rsidR="007D2854" w:rsidRPr="00255754">
        <w:rPr>
          <w:rFonts w:ascii="Garamond" w:hAnsi="Garamond" w:cs="TimesNewRomanPSMT"/>
        </w:rPr>
        <w:t>. z 2005 r</w:t>
      </w:r>
      <w:r>
        <w:rPr>
          <w:rFonts w:ascii="Garamond" w:hAnsi="Garamond" w:cs="TimesNewRomanPSMT"/>
        </w:rPr>
        <w:t xml:space="preserve">. Nr 145, poz.1221 z </w:t>
      </w:r>
      <w:proofErr w:type="spellStart"/>
      <w:r>
        <w:rPr>
          <w:rFonts w:ascii="Garamond" w:hAnsi="Garamond" w:cs="TimesNewRomanPSMT"/>
        </w:rPr>
        <w:t>póżn</w:t>
      </w:r>
      <w:proofErr w:type="spellEnd"/>
      <w:r>
        <w:rPr>
          <w:rFonts w:ascii="Garamond" w:hAnsi="Garamond" w:cs="TimesNewRomanPSMT"/>
        </w:rPr>
        <w:t>. zm.)</w:t>
      </w:r>
    </w:p>
    <w:p w:rsidR="0059752E" w:rsidRPr="008C7006" w:rsidRDefault="0059752E" w:rsidP="00735EC3">
      <w:pPr>
        <w:tabs>
          <w:tab w:val="clear" w:pos="2160"/>
        </w:tabs>
        <w:autoSpaceDE w:val="0"/>
        <w:autoSpaceDN w:val="0"/>
        <w:adjustRightInd w:val="0"/>
        <w:rPr>
          <w:rFonts w:ascii="Garamond" w:hAnsi="Garamond" w:cs="TimesNewRomanPSMT"/>
        </w:rPr>
      </w:pPr>
      <w:r w:rsidRPr="008C7006">
        <w:rPr>
          <w:rFonts w:ascii="Garamond" w:hAnsi="Garamond" w:cs="TimesNewRomanPSMT"/>
        </w:rPr>
        <w:t xml:space="preserve">2. </w:t>
      </w:r>
      <w:r w:rsidRPr="00735EC3">
        <w:rPr>
          <w:rFonts w:ascii="Garamond" w:hAnsi="Garamond" w:cs="ArialNarrow"/>
        </w:rPr>
        <w:t xml:space="preserve">Najpóźniej w dniu podpisania umowy Wykonawca dostarczy zamawiającemu wykaz osób wykonujących czynności przy realizacji zamówienia wraz z informacją o podstawie do dysponowania tymi pracownikami, zgodnie z załącznikiem nr </w:t>
      </w:r>
      <w:r w:rsidR="00735EC3">
        <w:rPr>
          <w:rFonts w:ascii="Garamond" w:hAnsi="Garamond" w:cs="ArialNarrow"/>
        </w:rPr>
        <w:t>1</w:t>
      </w:r>
      <w:r w:rsidRPr="00735EC3">
        <w:rPr>
          <w:rFonts w:ascii="Garamond" w:hAnsi="Garamond" w:cs="ArialNarrow"/>
        </w:rPr>
        <w:t xml:space="preserve"> do umowy</w:t>
      </w:r>
    </w:p>
    <w:p w:rsidR="007D2854" w:rsidRDefault="008C7006" w:rsidP="00D20F0A">
      <w:pPr>
        <w:autoSpaceDE w:val="0"/>
        <w:autoSpaceDN w:val="0"/>
        <w:adjustRightInd w:val="0"/>
        <w:jc w:val="both"/>
        <w:rPr>
          <w:rFonts w:ascii="Garamond" w:hAnsi="Garamond" w:cs="TimesNewRomanPSMT"/>
        </w:rPr>
      </w:pPr>
      <w:r>
        <w:rPr>
          <w:rFonts w:ascii="Garamond" w:hAnsi="Garamond" w:cs="TimesNewRomanPSMT"/>
        </w:rPr>
        <w:t>3</w:t>
      </w:r>
      <w:r w:rsidR="007D2854">
        <w:rPr>
          <w:rFonts w:ascii="Garamond" w:hAnsi="Garamond" w:cs="TimesNewRomanPSMT"/>
        </w:rPr>
        <w:t>. Wykonawca w czasie obowiązywania niniejszej umowy w szczególności zobowiązuje się do:</w:t>
      </w:r>
    </w:p>
    <w:p w:rsidR="007D2854" w:rsidRDefault="007D2854" w:rsidP="00D20F0A">
      <w:pPr>
        <w:autoSpaceDE w:val="0"/>
        <w:autoSpaceDN w:val="0"/>
        <w:adjustRightInd w:val="0"/>
        <w:jc w:val="both"/>
        <w:rPr>
          <w:rFonts w:ascii="Garamond" w:hAnsi="Garamond" w:cs="TimesNewRomanPSMT"/>
        </w:rPr>
      </w:pPr>
      <w:r>
        <w:rPr>
          <w:rFonts w:ascii="Garamond" w:hAnsi="Garamond" w:cs="TimesNewRomanPSMT"/>
        </w:rPr>
        <w:t>a) powiadomienia Zamawiającego o utracie koncesji na prowadzenie działalności w zakresie</w:t>
      </w:r>
    </w:p>
    <w:p w:rsidR="007D2854" w:rsidRDefault="007D2854" w:rsidP="00D20F0A">
      <w:pPr>
        <w:autoSpaceDE w:val="0"/>
        <w:autoSpaceDN w:val="0"/>
        <w:adjustRightInd w:val="0"/>
        <w:jc w:val="both"/>
        <w:rPr>
          <w:rFonts w:ascii="Garamond" w:hAnsi="Garamond" w:cs="TimesNewRomanPSMT"/>
        </w:rPr>
      </w:pPr>
      <w:r>
        <w:rPr>
          <w:rFonts w:ascii="Garamond" w:hAnsi="Garamond" w:cs="TimesNewRomanPSMT"/>
        </w:rPr>
        <w:t>objętym przedmiotem umowy,</w:t>
      </w:r>
    </w:p>
    <w:p w:rsidR="007D2854" w:rsidRDefault="007D2854" w:rsidP="00D20F0A">
      <w:pPr>
        <w:autoSpaceDE w:val="0"/>
        <w:autoSpaceDN w:val="0"/>
        <w:adjustRightInd w:val="0"/>
        <w:jc w:val="both"/>
        <w:rPr>
          <w:rFonts w:ascii="Garamond" w:hAnsi="Garamond" w:cs="TimesNewRomanPSMT"/>
        </w:rPr>
      </w:pPr>
      <w:r>
        <w:rPr>
          <w:rFonts w:ascii="Garamond" w:hAnsi="Garamond" w:cs="TimesNewRomanPSMT"/>
        </w:rPr>
        <w:t>b) posiadania aktualnej polisy ubezpieczeniowej w zakresie ubezpieczenia odpowiedzialności cywilnej w zakresie objętym przedmiotem umowy,</w:t>
      </w:r>
    </w:p>
    <w:p w:rsidR="007D2854" w:rsidRDefault="001566B5" w:rsidP="00D20F0A">
      <w:pPr>
        <w:autoSpaceDE w:val="0"/>
        <w:autoSpaceDN w:val="0"/>
        <w:adjustRightInd w:val="0"/>
        <w:jc w:val="both"/>
        <w:rPr>
          <w:rFonts w:ascii="Garamond" w:hAnsi="Garamond" w:cs="TimesNewRomanPSMT"/>
        </w:rPr>
      </w:pPr>
      <w:r>
        <w:rPr>
          <w:rFonts w:ascii="Garamond" w:hAnsi="Garamond" w:cs="TimesNewRomanPSMT"/>
        </w:rPr>
        <w:t xml:space="preserve">c) </w:t>
      </w:r>
      <w:r w:rsidR="007D2854">
        <w:rPr>
          <w:rFonts w:ascii="Garamond" w:hAnsi="Garamond" w:cs="TimesNewRomanPSMT"/>
        </w:rPr>
        <w:t xml:space="preserve"> posiadania </w:t>
      </w:r>
      <w:r w:rsidR="00D20F0A">
        <w:rPr>
          <w:rFonts w:ascii="Garamond" w:hAnsi="Garamond" w:cs="TimesNewRomanPSMT"/>
        </w:rPr>
        <w:t>przeszkolonych pracowników zgodnie z wymogami SIWZ</w:t>
      </w:r>
      <w:r w:rsidR="007D2854">
        <w:rPr>
          <w:rFonts w:ascii="Garamond" w:hAnsi="Garamond" w:cs="TimesNewRomanPSMT"/>
        </w:rPr>
        <w:t>.</w:t>
      </w:r>
    </w:p>
    <w:p w:rsidR="008659B1" w:rsidRDefault="002E4EAD" w:rsidP="00D20F0A">
      <w:pPr>
        <w:autoSpaceDE w:val="0"/>
        <w:autoSpaceDN w:val="0"/>
        <w:adjustRightInd w:val="0"/>
        <w:jc w:val="both"/>
        <w:rPr>
          <w:rFonts w:ascii="Garamond" w:hAnsi="Garamond" w:cs="TimesNewRomanPSMT"/>
        </w:rPr>
      </w:pPr>
      <w:r>
        <w:rPr>
          <w:rFonts w:ascii="Garamond" w:hAnsi="Garamond" w:cs="TimesNewRomanPSMT"/>
        </w:rPr>
        <w:t>d) Wykonawca w terminie 1</w:t>
      </w:r>
      <w:r w:rsidR="008659B1">
        <w:rPr>
          <w:rFonts w:ascii="Garamond" w:hAnsi="Garamond" w:cs="TimesNewRomanPSMT"/>
        </w:rPr>
        <w:t>0 dni od daty zawarcia umowy sporządzi plan ochrony obiektu na potrzeby Zamawiającego (bez uzgodnień z Policją),  powyższy plan podlega akceptacji Zamawiającego.</w:t>
      </w:r>
    </w:p>
    <w:p w:rsidR="00255754" w:rsidRDefault="008C7006" w:rsidP="00255754">
      <w:pPr>
        <w:autoSpaceDE w:val="0"/>
        <w:autoSpaceDN w:val="0"/>
        <w:adjustRightInd w:val="0"/>
        <w:jc w:val="both"/>
        <w:rPr>
          <w:rFonts w:ascii="Garamond" w:hAnsi="Garamond" w:cs="TimesNewRomanPSMT"/>
        </w:rPr>
      </w:pPr>
      <w:r>
        <w:rPr>
          <w:rFonts w:ascii="Garamond" w:hAnsi="Garamond" w:cs="TimesNewRomanPSMT"/>
        </w:rPr>
        <w:t>4</w:t>
      </w:r>
      <w:r w:rsidR="00255754">
        <w:rPr>
          <w:rFonts w:ascii="Garamond" w:hAnsi="Garamond" w:cs="TimesNewRomanPSMT"/>
        </w:rPr>
        <w:t xml:space="preserve">. Wykonawca niezwłocznie zawiadamia uprawnione </w:t>
      </w:r>
      <w:r w:rsidR="002E4EAD">
        <w:rPr>
          <w:rFonts w:ascii="Garamond" w:hAnsi="Garamond" w:cs="TimesNewRomanPSMT"/>
        </w:rPr>
        <w:t>osoby</w:t>
      </w:r>
      <w:r w:rsidR="00255754">
        <w:rPr>
          <w:rFonts w:ascii="Garamond" w:hAnsi="Garamond" w:cs="TimesNewRomanPSMT"/>
        </w:rPr>
        <w:t xml:space="preserve"> po stronie Zamawiającego w przypadku ujawnienia szkody w mieniu chronionym przez Wykonawcę. Podstawą ustalenia wysokości strat będzie protokół sporządzony przy udziale stron niniejszej umowy. W przypadku udowodnienia szkody z winy Wykonawcy, wypłaci on odszkodowanie odpowiadające faktycznie poniesionym i udokumentowanym stratom Zleceniodawcy.</w:t>
      </w:r>
    </w:p>
    <w:p w:rsidR="00255754" w:rsidRDefault="00255754" w:rsidP="00255754">
      <w:pPr>
        <w:autoSpaceDE w:val="0"/>
        <w:autoSpaceDN w:val="0"/>
        <w:adjustRightInd w:val="0"/>
        <w:jc w:val="both"/>
        <w:rPr>
          <w:rFonts w:ascii="Garamond" w:hAnsi="Garamond" w:cs="TimesNewRomanPSMT"/>
        </w:rPr>
      </w:pPr>
    </w:p>
    <w:p w:rsidR="00255754" w:rsidRDefault="00255754" w:rsidP="00D20F0A">
      <w:pPr>
        <w:autoSpaceDE w:val="0"/>
        <w:autoSpaceDN w:val="0"/>
        <w:adjustRightInd w:val="0"/>
        <w:jc w:val="both"/>
        <w:rPr>
          <w:rFonts w:ascii="Garamond" w:hAnsi="Garamond" w:cs="TimesNewRomanPSMT"/>
        </w:rPr>
      </w:pPr>
    </w:p>
    <w:p w:rsidR="007D2854" w:rsidRDefault="002E4EAD" w:rsidP="00130E4B">
      <w:pPr>
        <w:autoSpaceDE w:val="0"/>
        <w:autoSpaceDN w:val="0"/>
        <w:adjustRightInd w:val="0"/>
        <w:jc w:val="center"/>
        <w:rPr>
          <w:rFonts w:ascii="Garamond" w:hAnsi="Garamond" w:cs="TimesNewRomanPSMT"/>
        </w:rPr>
      </w:pPr>
      <w:r>
        <w:rPr>
          <w:rFonts w:ascii="Garamond" w:hAnsi="Garamond" w:cs="TimesNewRomanPSMT"/>
        </w:rPr>
        <w:t>§ 3</w:t>
      </w:r>
    </w:p>
    <w:p w:rsidR="007D2854" w:rsidRDefault="007D2854" w:rsidP="007D2854">
      <w:pPr>
        <w:autoSpaceDE w:val="0"/>
        <w:autoSpaceDN w:val="0"/>
        <w:adjustRightInd w:val="0"/>
        <w:rPr>
          <w:rFonts w:ascii="Garamond" w:hAnsi="Garamond" w:cs="TimesNewRomanPSMT"/>
        </w:rPr>
      </w:pPr>
      <w:r>
        <w:rPr>
          <w:rFonts w:ascii="Garamond" w:hAnsi="Garamond" w:cs="TimesNewRomanPSMT"/>
        </w:rPr>
        <w:t>Zamawiający zobowiązuje się do:</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lastRenderedPageBreak/>
        <w:t>1. Na czas wykonywania prac zapewnienia Wykonawcy odpowiedniego pomieszczenia</w:t>
      </w:r>
      <w:r w:rsidR="00130E4B">
        <w:rPr>
          <w:rFonts w:ascii="Garamond" w:hAnsi="Garamond" w:cs="TimesNewRomanPSMT"/>
        </w:rPr>
        <w:t xml:space="preserve"> </w:t>
      </w:r>
      <w:r>
        <w:rPr>
          <w:rFonts w:ascii="Garamond" w:hAnsi="Garamond" w:cs="TimesNewRomanPSMT"/>
        </w:rPr>
        <w:t>przeznaczonego dla pracowników ochrony, wyposażonego w szafę do przechowywania</w:t>
      </w:r>
      <w:r w:rsidR="00130E4B">
        <w:rPr>
          <w:rFonts w:ascii="Garamond" w:hAnsi="Garamond" w:cs="TimesNewRomanPSMT"/>
        </w:rPr>
        <w:t xml:space="preserve"> </w:t>
      </w:r>
      <w:r>
        <w:rPr>
          <w:rFonts w:ascii="Garamond" w:hAnsi="Garamond" w:cs="TimesNewRomanPSMT"/>
        </w:rPr>
        <w:t>odzieży osobistej i służbowej oraz środków przymusu bezpośredniego.</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2. Umieszczenia w widocznym miejscu wykazu telefonów alarmowych: Pogotowia</w:t>
      </w:r>
      <w:r w:rsidR="00130E4B">
        <w:rPr>
          <w:rFonts w:ascii="Garamond" w:hAnsi="Garamond" w:cs="TimesNewRomanPSMT"/>
        </w:rPr>
        <w:t xml:space="preserve"> </w:t>
      </w:r>
      <w:r>
        <w:rPr>
          <w:rFonts w:ascii="Garamond" w:hAnsi="Garamond" w:cs="TimesNewRomanPSMT"/>
        </w:rPr>
        <w:t>Ratunkowego, Policji, Straży Pożarnej, Pogotowia Energetycznego, Wodno-Kanalizacyjnego</w:t>
      </w:r>
      <w:r w:rsidR="00130E4B">
        <w:rPr>
          <w:rFonts w:ascii="Garamond" w:hAnsi="Garamond" w:cs="TimesNewRomanPSMT"/>
        </w:rPr>
        <w:t xml:space="preserve"> </w:t>
      </w:r>
      <w:r>
        <w:rPr>
          <w:rFonts w:ascii="Garamond" w:hAnsi="Garamond" w:cs="TimesNewRomanPSMT"/>
        </w:rPr>
        <w:t>i innych służb technicznych.</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3. Udostępnienia Wykonawcy numerów telefonów i adresów przedstawicieli Zamawiającego,</w:t>
      </w:r>
      <w:r w:rsidR="00130E4B">
        <w:rPr>
          <w:rFonts w:ascii="Garamond" w:hAnsi="Garamond" w:cs="TimesNewRomanPSMT"/>
        </w:rPr>
        <w:t xml:space="preserve"> </w:t>
      </w:r>
      <w:r>
        <w:rPr>
          <w:rFonts w:ascii="Garamond" w:hAnsi="Garamond" w:cs="TimesNewRomanPSMT"/>
        </w:rPr>
        <w:t>których należy zawiadomić w nagłych wypadkach.</w:t>
      </w:r>
    </w:p>
    <w:p w:rsidR="00AD3DFC" w:rsidRPr="00D10985" w:rsidRDefault="007D2854" w:rsidP="00AD3DFC">
      <w:pPr>
        <w:tabs>
          <w:tab w:val="clear" w:pos="2160"/>
        </w:tabs>
        <w:autoSpaceDE w:val="0"/>
        <w:autoSpaceDN w:val="0"/>
        <w:adjustRightInd w:val="0"/>
        <w:jc w:val="both"/>
        <w:rPr>
          <w:rFonts w:ascii="Garamond" w:hAnsi="Garamond" w:cs="Garamond"/>
        </w:rPr>
      </w:pPr>
      <w:r>
        <w:rPr>
          <w:rFonts w:ascii="Garamond" w:hAnsi="Garamond" w:cs="TimesNewRomanPSMT"/>
        </w:rPr>
        <w:t>4. Wskazania i zapewnienia dostępu do głównych wyłączni</w:t>
      </w:r>
      <w:r w:rsidR="00AD3DFC">
        <w:rPr>
          <w:rFonts w:ascii="Garamond" w:hAnsi="Garamond" w:cs="TimesNewRomanPSMT"/>
        </w:rPr>
        <w:t xml:space="preserve">ków energii elektrycznej, </w:t>
      </w:r>
      <w:r w:rsidR="00AD3DFC" w:rsidRPr="00AD3DFC">
        <w:rPr>
          <w:rFonts w:ascii="Garamond" w:hAnsi="Garamond" w:cs="TimesNewRomanPSMT"/>
        </w:rPr>
        <w:t>wody</w:t>
      </w:r>
      <w:r w:rsidR="00AD3DFC">
        <w:rPr>
          <w:rFonts w:ascii="Garamond" w:hAnsi="Garamond" w:cs="TimesNewRomanPSMT"/>
        </w:rPr>
        <w:t xml:space="preserve"> </w:t>
      </w:r>
      <w:r w:rsidR="00AD3DFC" w:rsidRPr="00D10985">
        <w:rPr>
          <w:rFonts w:ascii="Garamond" w:hAnsi="Garamond" w:cs="Garamond"/>
        </w:rPr>
        <w:t>wyłączników systemów monitorujących antyw</w:t>
      </w:r>
      <w:r w:rsidR="00AD3DFC">
        <w:rPr>
          <w:rFonts w:ascii="Garamond" w:hAnsi="Garamond" w:cs="Garamond"/>
        </w:rPr>
        <w:t>łamaniowych i przeciwpożarowych.</w:t>
      </w:r>
    </w:p>
    <w:p w:rsidR="007D2854" w:rsidRDefault="007D2854" w:rsidP="00130E4B">
      <w:pPr>
        <w:autoSpaceDE w:val="0"/>
        <w:autoSpaceDN w:val="0"/>
        <w:adjustRightInd w:val="0"/>
        <w:jc w:val="both"/>
        <w:rPr>
          <w:rFonts w:ascii="Garamond" w:hAnsi="Garamond" w:cs="TimesNewRomanPSMT"/>
        </w:rPr>
      </w:pPr>
    </w:p>
    <w:p w:rsidR="007D2854" w:rsidRDefault="002E4EAD" w:rsidP="00130E4B">
      <w:pPr>
        <w:autoSpaceDE w:val="0"/>
        <w:autoSpaceDN w:val="0"/>
        <w:adjustRightInd w:val="0"/>
        <w:jc w:val="center"/>
        <w:rPr>
          <w:rFonts w:ascii="Garamond" w:hAnsi="Garamond" w:cs="TimesNewRomanPSMT"/>
        </w:rPr>
      </w:pPr>
      <w:r>
        <w:rPr>
          <w:rFonts w:ascii="Garamond" w:hAnsi="Garamond" w:cs="TimesNewRomanPSMT"/>
        </w:rPr>
        <w:t>§ 4</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1. Wykonawca ponosi odpowiedzialność za wszelkie szkody w mieniu i osobie powstałe przy</w:t>
      </w:r>
      <w:r w:rsidR="00130E4B">
        <w:rPr>
          <w:rFonts w:ascii="Garamond" w:hAnsi="Garamond" w:cs="TimesNewRomanPSMT"/>
        </w:rPr>
        <w:t xml:space="preserve"> </w:t>
      </w:r>
      <w:r>
        <w:rPr>
          <w:rFonts w:ascii="Garamond" w:hAnsi="Garamond" w:cs="TimesNewRomanPSMT"/>
        </w:rPr>
        <w:t>wykonywaniu przedmiotu umowy, wynikłe bezspornie z zaniedbań i zaniechań w realizacji</w:t>
      </w:r>
      <w:r w:rsidR="00130E4B">
        <w:rPr>
          <w:rFonts w:ascii="Garamond" w:hAnsi="Garamond" w:cs="TimesNewRomanPSMT"/>
        </w:rPr>
        <w:t xml:space="preserve"> </w:t>
      </w:r>
      <w:r>
        <w:rPr>
          <w:rFonts w:ascii="Garamond" w:hAnsi="Garamond" w:cs="TimesNewRomanPSMT"/>
        </w:rPr>
        <w:t>niniejszej umowy, bądź z innych przyczyn leżących po stronie Wykonawcy.</w:t>
      </w:r>
    </w:p>
    <w:p w:rsidR="007D2854" w:rsidRPr="00463870" w:rsidRDefault="007D2854" w:rsidP="00130E4B">
      <w:pPr>
        <w:autoSpaceDE w:val="0"/>
        <w:autoSpaceDN w:val="0"/>
        <w:adjustRightInd w:val="0"/>
        <w:jc w:val="both"/>
        <w:rPr>
          <w:rFonts w:ascii="Garamond" w:hAnsi="Garamond" w:cs="TimesNewRomanPSMT"/>
        </w:rPr>
      </w:pPr>
      <w:r>
        <w:rPr>
          <w:rFonts w:ascii="Garamond" w:hAnsi="Garamond" w:cs="TimesNewRomanPSMT"/>
        </w:rPr>
        <w:t>2. Odpowiedzialność za bezpieczeństwo pracowników wykonujących obowiązki wynikające z</w:t>
      </w:r>
      <w:r w:rsidR="00130E4B">
        <w:rPr>
          <w:rFonts w:ascii="Garamond" w:hAnsi="Garamond" w:cs="TimesNewRomanPSMT"/>
        </w:rPr>
        <w:t xml:space="preserve"> </w:t>
      </w:r>
      <w:r>
        <w:rPr>
          <w:rFonts w:ascii="Garamond" w:hAnsi="Garamond" w:cs="TimesNewRomanPSMT"/>
        </w:rPr>
        <w:t>niniejszej umowy oraz za skutki mogące wyniknąć z nieszczęśliwych wypadków przy pracy,</w:t>
      </w:r>
      <w:r w:rsidR="00130E4B">
        <w:rPr>
          <w:rFonts w:ascii="Garamond" w:hAnsi="Garamond" w:cs="TimesNewRomanPSMT"/>
        </w:rPr>
        <w:t xml:space="preserve"> </w:t>
      </w:r>
      <w:r>
        <w:rPr>
          <w:rFonts w:ascii="Garamond" w:hAnsi="Garamond" w:cs="TimesNewRomanPSMT"/>
        </w:rPr>
        <w:t>spoczywa wyłącznie na Wykonawcy.</w:t>
      </w:r>
    </w:p>
    <w:p w:rsidR="007D2854" w:rsidRDefault="002E4EAD" w:rsidP="00130E4B">
      <w:pPr>
        <w:autoSpaceDE w:val="0"/>
        <w:autoSpaceDN w:val="0"/>
        <w:adjustRightInd w:val="0"/>
        <w:jc w:val="center"/>
        <w:rPr>
          <w:rFonts w:ascii="Garamond" w:hAnsi="Garamond" w:cs="TimesNewRomanPSMT"/>
        </w:rPr>
      </w:pPr>
      <w:r>
        <w:rPr>
          <w:rFonts w:ascii="Garamond" w:hAnsi="Garamond" w:cs="TimesNewRomanPSMT"/>
        </w:rPr>
        <w:t>§ 5</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1. Osoby wykonujące przedmiot umowy podlegają bezpośrednio Wykonawcy i tylko od niego</w:t>
      </w:r>
      <w:r w:rsidR="00130E4B">
        <w:rPr>
          <w:rFonts w:ascii="Garamond" w:hAnsi="Garamond" w:cs="TimesNewRomanPSMT"/>
        </w:rPr>
        <w:t xml:space="preserve"> </w:t>
      </w:r>
      <w:r>
        <w:rPr>
          <w:rFonts w:ascii="Garamond" w:hAnsi="Garamond" w:cs="TimesNewRomanPSMT"/>
        </w:rPr>
        <w:t>mogą otrzymywać polecenia.</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2. Zamawiający i upoważniona przez niego osoba ma prawo kontrolowania wykonywania</w:t>
      </w:r>
      <w:r w:rsidR="00130E4B">
        <w:rPr>
          <w:rFonts w:ascii="Garamond" w:hAnsi="Garamond" w:cs="TimesNewRomanPSMT"/>
        </w:rPr>
        <w:t xml:space="preserve"> </w:t>
      </w:r>
      <w:r>
        <w:rPr>
          <w:rFonts w:ascii="Garamond" w:hAnsi="Garamond" w:cs="TimesNewRomanPSMT"/>
        </w:rPr>
        <w:t>przedmiotu umowy, wglądu do dokumentów ochrony i otrzymywania z niej wyciągów i</w:t>
      </w:r>
      <w:r w:rsidR="00130E4B">
        <w:rPr>
          <w:rFonts w:ascii="Garamond" w:hAnsi="Garamond" w:cs="TimesNewRomanPSMT"/>
        </w:rPr>
        <w:t xml:space="preserve"> </w:t>
      </w:r>
      <w:r>
        <w:rPr>
          <w:rFonts w:ascii="Garamond" w:hAnsi="Garamond" w:cs="TimesNewRomanPSMT"/>
        </w:rPr>
        <w:t>odpisów.</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3. W uzasadnionych przypadkach Zamawiający bez konsultacji z Wykonawcą może wydać</w:t>
      </w:r>
      <w:r w:rsidR="00130E4B">
        <w:rPr>
          <w:rFonts w:ascii="Garamond" w:hAnsi="Garamond" w:cs="TimesNewRomanPSMT"/>
        </w:rPr>
        <w:t xml:space="preserve"> </w:t>
      </w:r>
      <w:r>
        <w:rPr>
          <w:rFonts w:ascii="Garamond" w:hAnsi="Garamond" w:cs="TimesNewRomanPSMT"/>
        </w:rPr>
        <w:t>osobom wykonującym przedmiot umowy specjalne dyspozycje pod warunkiem ich</w:t>
      </w:r>
      <w:r w:rsidR="00130E4B">
        <w:rPr>
          <w:rFonts w:ascii="Garamond" w:hAnsi="Garamond" w:cs="TimesNewRomanPSMT"/>
        </w:rPr>
        <w:t xml:space="preserve"> </w:t>
      </w:r>
      <w:r>
        <w:rPr>
          <w:rFonts w:ascii="Garamond" w:hAnsi="Garamond" w:cs="TimesNewRomanPSMT"/>
        </w:rPr>
        <w:t>odnotowania w Książce Dyżurów. Dyspozycje te mogą być wydane tylko w przypadku, jeżeli</w:t>
      </w:r>
      <w:r w:rsidR="00130E4B">
        <w:rPr>
          <w:rFonts w:ascii="Garamond" w:hAnsi="Garamond" w:cs="TimesNewRomanPSMT"/>
        </w:rPr>
        <w:t xml:space="preserve"> </w:t>
      </w:r>
      <w:r>
        <w:rPr>
          <w:rFonts w:ascii="Garamond" w:hAnsi="Garamond" w:cs="TimesNewRomanPSMT"/>
        </w:rPr>
        <w:t>mieszczą się w przedmiocie umowy, są zgodne z prawem, nie wpływają ujemnie na stan</w:t>
      </w:r>
      <w:r w:rsidR="00130E4B">
        <w:rPr>
          <w:rFonts w:ascii="Garamond" w:hAnsi="Garamond" w:cs="TimesNewRomanPSMT"/>
        </w:rPr>
        <w:t xml:space="preserve"> </w:t>
      </w:r>
      <w:r>
        <w:rPr>
          <w:rFonts w:ascii="Garamond" w:hAnsi="Garamond" w:cs="TimesNewRomanPSMT"/>
        </w:rPr>
        <w:t>bezpieczeństwa chronionych osób i mienia.</w:t>
      </w:r>
    </w:p>
    <w:p w:rsidR="001566B5" w:rsidRDefault="001566B5" w:rsidP="00130E4B">
      <w:pPr>
        <w:autoSpaceDE w:val="0"/>
        <w:autoSpaceDN w:val="0"/>
        <w:adjustRightInd w:val="0"/>
        <w:jc w:val="both"/>
        <w:rPr>
          <w:rFonts w:ascii="Garamond" w:hAnsi="Garamond" w:cs="TimesNewRomanPSMT"/>
        </w:rPr>
      </w:pPr>
    </w:p>
    <w:p w:rsidR="007D2854" w:rsidRDefault="002E4EAD" w:rsidP="00130E4B">
      <w:pPr>
        <w:autoSpaceDE w:val="0"/>
        <w:autoSpaceDN w:val="0"/>
        <w:adjustRightInd w:val="0"/>
        <w:jc w:val="center"/>
        <w:rPr>
          <w:rFonts w:ascii="Garamond" w:hAnsi="Garamond" w:cs="TimesNewRomanPSMT"/>
        </w:rPr>
      </w:pPr>
      <w:r>
        <w:rPr>
          <w:rFonts w:ascii="Garamond" w:hAnsi="Garamond" w:cs="TimesNewRomanPSMT"/>
        </w:rPr>
        <w:t>§ 6</w:t>
      </w:r>
    </w:p>
    <w:p w:rsidR="00130E4B" w:rsidRDefault="00130E4B" w:rsidP="00130E4B">
      <w:pPr>
        <w:autoSpaceDE w:val="0"/>
        <w:autoSpaceDN w:val="0"/>
        <w:adjustRightInd w:val="0"/>
        <w:jc w:val="both"/>
        <w:rPr>
          <w:rFonts w:ascii="Garamond" w:hAnsi="Garamond" w:cs="TimesNewRomanPS-BoldMT"/>
          <w:b/>
          <w:bCs/>
        </w:rPr>
      </w:pP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Umowa niniejsza zostaje zawarta na czas określony</w:t>
      </w:r>
      <w:r w:rsidR="002E4EAD">
        <w:rPr>
          <w:rFonts w:ascii="Garamond" w:hAnsi="Garamond" w:cs="TimesNewRomanPSMT"/>
        </w:rPr>
        <w:t xml:space="preserve"> od dnia 01.01.2016</w:t>
      </w:r>
      <w:r w:rsidR="001566B5">
        <w:rPr>
          <w:rFonts w:ascii="Garamond" w:hAnsi="Garamond" w:cs="TimesNewRomanPSMT"/>
        </w:rPr>
        <w:t xml:space="preserve"> r. </w:t>
      </w:r>
      <w:r>
        <w:rPr>
          <w:rFonts w:ascii="Garamond" w:hAnsi="Garamond" w:cs="TimesNewRomanPSMT"/>
        </w:rPr>
        <w:t xml:space="preserve"> do</w:t>
      </w:r>
      <w:r w:rsidR="009A0BCC">
        <w:rPr>
          <w:rFonts w:ascii="Garamond" w:hAnsi="Garamond" w:cs="TimesNewRomanPSMT"/>
        </w:rPr>
        <w:t xml:space="preserve"> dnia 31.12</w:t>
      </w:r>
      <w:r w:rsidR="002E4EAD">
        <w:rPr>
          <w:rFonts w:ascii="Garamond" w:hAnsi="Garamond" w:cs="TimesNewRomanPSMT"/>
        </w:rPr>
        <w:t>.2016</w:t>
      </w:r>
      <w:r w:rsidR="001566B5">
        <w:rPr>
          <w:rFonts w:ascii="Garamond" w:hAnsi="Garamond" w:cs="TimesNewRomanPSMT"/>
        </w:rPr>
        <w:t xml:space="preserve"> r.</w:t>
      </w:r>
    </w:p>
    <w:p w:rsidR="007D2854" w:rsidRDefault="002E4EAD" w:rsidP="00130E4B">
      <w:pPr>
        <w:autoSpaceDE w:val="0"/>
        <w:autoSpaceDN w:val="0"/>
        <w:adjustRightInd w:val="0"/>
        <w:jc w:val="center"/>
        <w:rPr>
          <w:rFonts w:ascii="Garamond" w:hAnsi="Garamond" w:cs="TimesNewRomanPSMT"/>
        </w:rPr>
      </w:pPr>
      <w:r>
        <w:rPr>
          <w:rFonts w:ascii="Garamond" w:hAnsi="Garamond" w:cs="TimesNewRomanPSMT"/>
        </w:rPr>
        <w:t>§ 7</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1. Wykonawca wykonywał będzie zamó</w:t>
      </w:r>
      <w:r w:rsidR="00130E4B">
        <w:rPr>
          <w:rFonts w:ascii="Garamond" w:hAnsi="Garamond" w:cs="TimesNewRomanPSMT"/>
        </w:rPr>
        <w:t xml:space="preserve">wienie określone w § 1 </w:t>
      </w:r>
      <w:r>
        <w:rPr>
          <w:rFonts w:ascii="Garamond" w:hAnsi="Garamond" w:cs="TimesNewRomanPSMT"/>
        </w:rPr>
        <w:t xml:space="preserve"> przez 24</w:t>
      </w:r>
      <w:r w:rsidR="00CF61D2">
        <w:rPr>
          <w:rFonts w:ascii="Garamond" w:hAnsi="Garamond" w:cs="TimesNewRomanPSMT"/>
        </w:rPr>
        <w:t xml:space="preserve"> </w:t>
      </w:r>
      <w:r>
        <w:rPr>
          <w:rFonts w:ascii="Garamond" w:hAnsi="Garamond" w:cs="TimesNewRomanPSMT"/>
        </w:rPr>
        <w:t>godziny na dobę, we wszystkie dni tygodnia, łącznie z dniami wolnymi od pracy i świętami.</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2. Zamawiający pozostawia Wykonawcy zagadnienia dotyczące czasu pracy pracowników</w:t>
      </w:r>
      <w:r w:rsidR="00CF61D2">
        <w:rPr>
          <w:rFonts w:ascii="Garamond" w:hAnsi="Garamond" w:cs="TimesNewRomanPSMT"/>
        </w:rPr>
        <w:t xml:space="preserve"> </w:t>
      </w:r>
      <w:r>
        <w:rPr>
          <w:rFonts w:ascii="Garamond" w:hAnsi="Garamond" w:cs="TimesNewRomanPSMT"/>
        </w:rPr>
        <w:t>realizujących postanowienia umowy.</w:t>
      </w:r>
    </w:p>
    <w:p w:rsidR="007D2854" w:rsidRDefault="002E4EAD" w:rsidP="00CF61D2">
      <w:pPr>
        <w:autoSpaceDE w:val="0"/>
        <w:autoSpaceDN w:val="0"/>
        <w:adjustRightInd w:val="0"/>
        <w:jc w:val="center"/>
        <w:rPr>
          <w:rFonts w:ascii="Garamond" w:hAnsi="Garamond" w:cs="TimesNewRomanPSMT"/>
        </w:rPr>
      </w:pPr>
      <w:r>
        <w:rPr>
          <w:rFonts w:ascii="Garamond" w:hAnsi="Garamond" w:cs="TimesNewRomanPSMT"/>
        </w:rPr>
        <w:t>§ 8</w:t>
      </w:r>
    </w:p>
    <w:p w:rsidR="007D2854" w:rsidRDefault="007D2854" w:rsidP="00130E4B">
      <w:pPr>
        <w:autoSpaceDE w:val="0"/>
        <w:autoSpaceDN w:val="0"/>
        <w:adjustRightInd w:val="0"/>
        <w:jc w:val="both"/>
        <w:rPr>
          <w:rFonts w:ascii="Garamond" w:hAnsi="Garamond" w:cs="TimesNewRomanPS-BoldMT"/>
          <w:b/>
          <w:bCs/>
        </w:rPr>
      </w:pP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1. Osobą odpowiedzialną za bieżące kontakty z Wykonawcą po stronie Zamawiającego</w:t>
      </w:r>
      <w:r w:rsidR="00CF61D2">
        <w:rPr>
          <w:rFonts w:ascii="Garamond" w:hAnsi="Garamond" w:cs="TimesNewRomanPSMT"/>
        </w:rPr>
        <w:t xml:space="preserve"> </w:t>
      </w:r>
      <w:r>
        <w:rPr>
          <w:rFonts w:ascii="Garamond" w:hAnsi="Garamond" w:cs="TimesNewRomanPSMT"/>
        </w:rPr>
        <w:t>j</w:t>
      </w:r>
      <w:r w:rsidR="00D20F0A">
        <w:rPr>
          <w:rFonts w:ascii="Garamond" w:hAnsi="Garamond" w:cs="TimesNewRomanPSMT"/>
        </w:rPr>
        <w:t>est ……………………………………………………………………………………</w:t>
      </w:r>
      <w:r w:rsidR="00255754">
        <w:rPr>
          <w:rFonts w:ascii="Garamond" w:hAnsi="Garamond" w:cs="TimesNewRomanPSMT"/>
        </w:rPr>
        <w:t>…………….</w:t>
      </w:r>
      <w:r w:rsidR="001566B5">
        <w:rPr>
          <w:rFonts w:ascii="Garamond" w:hAnsi="Garamond" w:cs="TimesNewRomanPSMT"/>
        </w:rPr>
        <w:t>.</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2. Osobą odpowiedzialną za bieżące kontakty z Zamawiającym po stronie Wykonawcy</w:t>
      </w:r>
      <w:r w:rsidR="00CF61D2">
        <w:rPr>
          <w:rFonts w:ascii="Garamond" w:hAnsi="Garamond" w:cs="TimesNewRomanPSMT"/>
        </w:rPr>
        <w:t xml:space="preserve"> </w:t>
      </w:r>
      <w:r>
        <w:rPr>
          <w:rFonts w:ascii="Garamond" w:hAnsi="Garamond" w:cs="TimesNewRomanPSMT"/>
        </w:rPr>
        <w:t>jest ..........................................................................................................................</w:t>
      </w:r>
      <w:r w:rsidR="00D20F0A">
        <w:rPr>
          <w:rFonts w:ascii="Garamond" w:hAnsi="Garamond" w:cs="TimesNewRomanPSMT"/>
        </w:rPr>
        <w:t>..............................................</w:t>
      </w:r>
      <w:r>
        <w:rPr>
          <w:rFonts w:ascii="Garamond" w:hAnsi="Garamond" w:cs="TimesNewRomanPSMT"/>
        </w:rPr>
        <w:t>...</w:t>
      </w:r>
    </w:p>
    <w:p w:rsidR="007D2854" w:rsidRDefault="002E4EAD" w:rsidP="00CF61D2">
      <w:pPr>
        <w:autoSpaceDE w:val="0"/>
        <w:autoSpaceDN w:val="0"/>
        <w:adjustRightInd w:val="0"/>
        <w:jc w:val="center"/>
        <w:rPr>
          <w:rFonts w:ascii="Garamond" w:hAnsi="Garamond" w:cs="TimesNewRomanPSMT"/>
        </w:rPr>
      </w:pPr>
      <w:r>
        <w:rPr>
          <w:rFonts w:ascii="Garamond" w:hAnsi="Garamond" w:cs="TimesNewRomanPSMT"/>
        </w:rPr>
        <w:t>§ 9</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Wykonawca zobowiązany jest zachować w tajemnicy wszelkie informacje, w których posiadanie wszedł wykonując zamówienie.</w:t>
      </w:r>
    </w:p>
    <w:p w:rsidR="007D2854" w:rsidRDefault="002E4EAD" w:rsidP="00CF61D2">
      <w:pPr>
        <w:autoSpaceDE w:val="0"/>
        <w:autoSpaceDN w:val="0"/>
        <w:adjustRightInd w:val="0"/>
        <w:jc w:val="center"/>
        <w:rPr>
          <w:rFonts w:ascii="Garamond" w:hAnsi="Garamond" w:cs="TimesNewRomanPSMT"/>
        </w:rPr>
      </w:pPr>
      <w:r>
        <w:rPr>
          <w:rFonts w:ascii="Garamond" w:hAnsi="Garamond" w:cs="TimesNewRomanPSMT"/>
        </w:rPr>
        <w:t>§ 10</w:t>
      </w:r>
    </w:p>
    <w:p w:rsidR="007D2854" w:rsidRPr="002839CA" w:rsidRDefault="007D2854" w:rsidP="00130E4B">
      <w:pPr>
        <w:autoSpaceDE w:val="0"/>
        <w:autoSpaceDN w:val="0"/>
        <w:adjustRightInd w:val="0"/>
        <w:jc w:val="both"/>
        <w:rPr>
          <w:rFonts w:ascii="Garamond" w:hAnsi="Garamond" w:cs="TimesNewRomanPSMT"/>
        </w:rPr>
      </w:pPr>
      <w:r>
        <w:rPr>
          <w:rFonts w:ascii="Garamond" w:hAnsi="Garamond" w:cs="TimesNewRomanPSMT"/>
        </w:rPr>
        <w:t xml:space="preserve">1. </w:t>
      </w:r>
      <w:r w:rsidRPr="002839CA">
        <w:rPr>
          <w:rFonts w:ascii="Garamond" w:hAnsi="Garamond" w:cs="TimesNewRomanPSMT"/>
        </w:rPr>
        <w:t>Z tytułu bezpośredniej ochrony fizycznej osób i mienia Zamawiający zapłaci Wykonawcy wynagrodzenie:</w:t>
      </w:r>
    </w:p>
    <w:p w:rsidR="007D2854" w:rsidRPr="002839CA" w:rsidRDefault="002839CA" w:rsidP="002839CA">
      <w:pPr>
        <w:autoSpaceDE w:val="0"/>
        <w:autoSpaceDN w:val="0"/>
        <w:adjustRightInd w:val="0"/>
        <w:jc w:val="both"/>
        <w:rPr>
          <w:rFonts w:ascii="Garamond" w:hAnsi="Garamond" w:cs="TimesNewRomanPSMT"/>
        </w:rPr>
      </w:pPr>
      <w:r w:rsidRPr="002839CA">
        <w:rPr>
          <w:rFonts w:ascii="Garamond" w:hAnsi="Garamond" w:cs="TimesNewRomanPSMT"/>
        </w:rPr>
        <w:lastRenderedPageBreak/>
        <w:t xml:space="preserve">1) za cały okres trwania umowy </w:t>
      </w:r>
      <w:r w:rsidR="007D2854" w:rsidRPr="002839CA">
        <w:rPr>
          <w:rFonts w:ascii="Garamond" w:hAnsi="Garamond" w:cs="TimesNewRomanPSMT"/>
        </w:rPr>
        <w:t>wy</w:t>
      </w:r>
      <w:r w:rsidRPr="002839CA">
        <w:rPr>
          <w:rFonts w:ascii="Garamond" w:hAnsi="Garamond" w:cs="TimesNewRomanPSMT"/>
        </w:rPr>
        <w:t xml:space="preserve">nagrodzenie brutto w wysokości:…………………………………………………………zł. </w:t>
      </w:r>
      <w:r w:rsidR="007D2854" w:rsidRPr="002839CA">
        <w:rPr>
          <w:rFonts w:ascii="Garamond" w:hAnsi="Garamond" w:cs="TimesNewRomanPSMT"/>
        </w:rPr>
        <w:t>(słownie:</w:t>
      </w:r>
      <w:r w:rsidRPr="002839CA">
        <w:rPr>
          <w:rFonts w:ascii="Garamond" w:hAnsi="Garamond" w:cs="TimesNewRomanPSMT"/>
        </w:rPr>
        <w:t>……………… .</w:t>
      </w:r>
      <w:r w:rsidR="007D2854" w:rsidRPr="002839CA">
        <w:rPr>
          <w:rFonts w:ascii="Garamond" w:hAnsi="Garamond" w:cs="TimesNewRomanPSMT"/>
        </w:rPr>
        <w:t>……</w:t>
      </w:r>
      <w:r w:rsidR="00CF61D2" w:rsidRPr="002839CA">
        <w:rPr>
          <w:rFonts w:ascii="Garamond" w:hAnsi="Garamond" w:cs="TimesNewRomanPSMT"/>
        </w:rPr>
        <w:t>…..</w:t>
      </w:r>
      <w:r w:rsidR="007D2854" w:rsidRPr="002839CA">
        <w:rPr>
          <w:rFonts w:ascii="Garamond" w:hAnsi="Garamond" w:cs="TimesNewRomanPSMT"/>
        </w:rPr>
        <w:t>…</w:t>
      </w:r>
      <w:r w:rsidRPr="002839CA">
        <w:rPr>
          <w:rFonts w:ascii="Garamond" w:hAnsi="Garamond" w:cs="TimesNewRomanPSMT"/>
        </w:rPr>
        <w:t>……………………………………………………………………………….</w:t>
      </w:r>
      <w:r w:rsidR="007D2854" w:rsidRPr="002839CA">
        <w:rPr>
          <w:rFonts w:ascii="Garamond" w:hAnsi="Garamond" w:cs="TimesNewRomanPSMT"/>
        </w:rPr>
        <w:t>…..).</w:t>
      </w:r>
    </w:p>
    <w:p w:rsidR="007D2854" w:rsidRPr="002839CA" w:rsidRDefault="007D2854" w:rsidP="002839CA">
      <w:pPr>
        <w:autoSpaceDE w:val="0"/>
        <w:autoSpaceDN w:val="0"/>
        <w:adjustRightInd w:val="0"/>
        <w:jc w:val="both"/>
        <w:rPr>
          <w:rFonts w:ascii="Garamond" w:hAnsi="Garamond" w:cs="TimesNewRomanPSMT"/>
        </w:rPr>
      </w:pPr>
      <w:r w:rsidRPr="002839CA">
        <w:rPr>
          <w:rFonts w:ascii="Garamond" w:hAnsi="Garamond" w:cs="TimesNewRomanPSMT"/>
        </w:rPr>
        <w:t xml:space="preserve">2), </w:t>
      </w:r>
      <w:r w:rsidR="002839CA" w:rsidRPr="002839CA">
        <w:rPr>
          <w:rFonts w:ascii="Garamond" w:hAnsi="Garamond" w:cs="TimesNewRomanPSMT"/>
        </w:rPr>
        <w:t>za 1 roboczogodzinę 1 pracownika ochrony……………………..zł brutto ( słownie …………………………………………………….zł brutto.</w:t>
      </w:r>
    </w:p>
    <w:p w:rsidR="007D2854" w:rsidRPr="002839CA" w:rsidRDefault="007D2854" w:rsidP="002839CA">
      <w:pPr>
        <w:autoSpaceDE w:val="0"/>
        <w:autoSpaceDN w:val="0"/>
        <w:adjustRightInd w:val="0"/>
        <w:jc w:val="both"/>
        <w:rPr>
          <w:rFonts w:ascii="Garamond" w:hAnsi="Garamond" w:cs="TimesNewRomanPSMT"/>
        </w:rPr>
      </w:pPr>
      <w:r w:rsidRPr="002839CA">
        <w:rPr>
          <w:rFonts w:ascii="Garamond" w:hAnsi="Garamond" w:cs="TimesNewRomanPSMT"/>
        </w:rPr>
        <w:t>2. Zapłata wynagrodzenia następować będzie</w:t>
      </w:r>
      <w:r w:rsidR="00BF20F6">
        <w:rPr>
          <w:rFonts w:ascii="Garamond" w:hAnsi="Garamond" w:cs="TimesNewRomanPSMT"/>
        </w:rPr>
        <w:t xml:space="preserve"> miesięcznie</w:t>
      </w:r>
      <w:r w:rsidR="008C7006">
        <w:rPr>
          <w:rFonts w:ascii="Garamond" w:hAnsi="Garamond" w:cs="TimesNewRomanPSMT"/>
        </w:rPr>
        <w:t xml:space="preserve"> </w:t>
      </w:r>
      <w:r w:rsidRPr="002839CA">
        <w:rPr>
          <w:rFonts w:ascii="Garamond" w:hAnsi="Garamond" w:cs="TimesNewRomanPSMT"/>
        </w:rPr>
        <w:t>na podstawie faktur wystawionych przez</w:t>
      </w:r>
      <w:r w:rsidR="00CF61D2" w:rsidRPr="002839CA">
        <w:rPr>
          <w:rFonts w:ascii="Garamond" w:hAnsi="Garamond" w:cs="TimesNewRomanPSMT"/>
        </w:rPr>
        <w:t xml:space="preserve"> </w:t>
      </w:r>
      <w:r w:rsidRPr="002839CA">
        <w:rPr>
          <w:rFonts w:ascii="Garamond" w:hAnsi="Garamond" w:cs="TimesNewRomanPSMT"/>
        </w:rPr>
        <w:t>Wykonawcę.</w:t>
      </w:r>
    </w:p>
    <w:p w:rsidR="007D2854" w:rsidRDefault="007D2854" w:rsidP="002839CA">
      <w:pPr>
        <w:autoSpaceDE w:val="0"/>
        <w:autoSpaceDN w:val="0"/>
        <w:adjustRightInd w:val="0"/>
        <w:jc w:val="both"/>
        <w:rPr>
          <w:rFonts w:ascii="Garamond" w:hAnsi="Garamond" w:cs="TimesNewRomanPSMT"/>
        </w:rPr>
      </w:pPr>
      <w:r w:rsidRPr="002839CA">
        <w:rPr>
          <w:rFonts w:ascii="Garamond" w:hAnsi="Garamond" w:cs="TimesNewRomanPSMT"/>
        </w:rPr>
        <w:t>3. Wykonawca zobowiązuje się do przedstawienia Zamawiającemu</w:t>
      </w:r>
      <w:r>
        <w:rPr>
          <w:rFonts w:ascii="Garamond" w:hAnsi="Garamond" w:cs="TimesNewRomanPSMT"/>
        </w:rPr>
        <w:t xml:space="preserve"> faktury zawierającej</w:t>
      </w:r>
      <w:r w:rsidR="00CF61D2">
        <w:rPr>
          <w:rFonts w:ascii="Garamond" w:hAnsi="Garamond" w:cs="TimesNewRomanPSMT"/>
        </w:rPr>
        <w:t xml:space="preserve"> </w:t>
      </w:r>
      <w:r>
        <w:rPr>
          <w:rFonts w:ascii="Garamond" w:hAnsi="Garamond" w:cs="TimesNewRomanPSMT"/>
        </w:rPr>
        <w:t>rozliczen</w:t>
      </w:r>
      <w:r w:rsidR="001566B5">
        <w:rPr>
          <w:rFonts w:ascii="Garamond" w:hAnsi="Garamond" w:cs="TimesNewRomanPSMT"/>
        </w:rPr>
        <w:t>ie za dany miesiąc do 14</w:t>
      </w:r>
      <w:r>
        <w:rPr>
          <w:rFonts w:ascii="Garamond" w:hAnsi="Garamond" w:cs="TimesNewRomanPSMT"/>
        </w:rPr>
        <w:t xml:space="preserve"> dnia następnego miesiąca kalendarzowego</w:t>
      </w:r>
      <w:r w:rsidR="006A12D5">
        <w:rPr>
          <w:rFonts w:ascii="Garamond" w:hAnsi="Garamond" w:cs="TimesNewRomanPSMT"/>
        </w:rPr>
        <w:t>.</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4. Wynagrodzenie płatne będzie przelewem na rachunek Wykonawcy</w:t>
      </w:r>
      <w:r w:rsidR="00CF61D2">
        <w:rPr>
          <w:rFonts w:ascii="Garamond" w:hAnsi="Garamond" w:cs="TimesNewRomanPSMT"/>
        </w:rPr>
        <w:t xml:space="preserve"> </w:t>
      </w:r>
      <w:r>
        <w:rPr>
          <w:rFonts w:ascii="Garamond" w:hAnsi="Garamond" w:cs="TimesNewRomanPSMT"/>
        </w:rPr>
        <w:t>nr .........................................................</w:t>
      </w:r>
      <w:r w:rsidR="00CF61D2">
        <w:rPr>
          <w:rFonts w:ascii="Garamond" w:hAnsi="Garamond" w:cs="TimesNewRomanPSMT"/>
        </w:rPr>
        <w:t>...................w terminie 21</w:t>
      </w:r>
      <w:r>
        <w:rPr>
          <w:rFonts w:ascii="Garamond" w:hAnsi="Garamond" w:cs="TimesNewRomanPSMT"/>
        </w:rPr>
        <w:t xml:space="preserve"> dni od daty dostarczenia</w:t>
      </w:r>
      <w:r w:rsidR="00CF61D2">
        <w:rPr>
          <w:rFonts w:ascii="Garamond" w:hAnsi="Garamond" w:cs="TimesNewRomanPSMT"/>
        </w:rPr>
        <w:t xml:space="preserve"> </w:t>
      </w:r>
      <w:r>
        <w:rPr>
          <w:rFonts w:ascii="Garamond" w:hAnsi="Garamond" w:cs="TimesNewRomanPSMT"/>
        </w:rPr>
        <w:t>faktury do siedziby Zamawiającego.</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6. Za dzień zapłaty uważany będzie dzień obciążenia rachunku Zamawiającego.</w:t>
      </w:r>
    </w:p>
    <w:p w:rsidR="00D20587" w:rsidRDefault="00D20587" w:rsidP="00130E4B">
      <w:pPr>
        <w:autoSpaceDE w:val="0"/>
        <w:autoSpaceDN w:val="0"/>
        <w:adjustRightInd w:val="0"/>
        <w:jc w:val="both"/>
        <w:rPr>
          <w:rFonts w:ascii="Garamond" w:hAnsi="Garamond" w:cs="TimesNewRomanPSMT"/>
        </w:rPr>
      </w:pPr>
    </w:p>
    <w:p w:rsidR="007D2854" w:rsidRDefault="002E4EAD" w:rsidP="00CF61D2">
      <w:pPr>
        <w:autoSpaceDE w:val="0"/>
        <w:autoSpaceDN w:val="0"/>
        <w:adjustRightInd w:val="0"/>
        <w:jc w:val="center"/>
        <w:rPr>
          <w:rFonts w:ascii="Garamond" w:hAnsi="Garamond" w:cs="TimesNewRomanPSMT"/>
        </w:rPr>
      </w:pPr>
      <w:r>
        <w:rPr>
          <w:rFonts w:ascii="Garamond" w:hAnsi="Garamond" w:cs="TimesNewRomanPSMT"/>
        </w:rPr>
        <w:t>§ 11</w:t>
      </w:r>
    </w:p>
    <w:p w:rsidR="007D2854" w:rsidRDefault="007D2854" w:rsidP="00F55A04">
      <w:pPr>
        <w:numPr>
          <w:ilvl w:val="0"/>
          <w:numId w:val="6"/>
        </w:numPr>
        <w:autoSpaceDE w:val="0"/>
        <w:autoSpaceDN w:val="0"/>
        <w:adjustRightInd w:val="0"/>
        <w:ind w:left="284" w:hanging="284"/>
        <w:jc w:val="both"/>
        <w:rPr>
          <w:rFonts w:ascii="Garamond" w:hAnsi="Garamond" w:cs="TimesNewRomanPSMT"/>
        </w:rPr>
      </w:pPr>
      <w:r>
        <w:rPr>
          <w:rFonts w:ascii="Garamond" w:hAnsi="Garamond" w:cs="TimesNewRomanPSMT"/>
        </w:rPr>
        <w:t>W przypadku nie wykonania lub nienależytego wykonania usługi przez Wykonawcę, opisywanej w §1 umowy, Zamawiający może potrącić do 20% wartości wynagrodzenia</w:t>
      </w:r>
      <w:r w:rsidR="00CF61D2">
        <w:rPr>
          <w:rFonts w:ascii="Garamond" w:hAnsi="Garamond" w:cs="TimesNewRomanPSMT"/>
        </w:rPr>
        <w:t xml:space="preserve"> brutto</w:t>
      </w:r>
      <w:r w:rsidR="008C7006">
        <w:rPr>
          <w:rFonts w:ascii="Garamond" w:hAnsi="Garamond" w:cs="TimesNewRomanPSMT"/>
        </w:rPr>
        <w:t xml:space="preserve"> określonego w § 10 ust. 1</w:t>
      </w:r>
      <w:r>
        <w:rPr>
          <w:rFonts w:ascii="Garamond" w:hAnsi="Garamond" w:cs="TimesNewRomanPSMT"/>
        </w:rPr>
        <w:t>.</w:t>
      </w:r>
    </w:p>
    <w:p w:rsidR="0059752E" w:rsidRPr="00BF20F6" w:rsidRDefault="0059752E" w:rsidP="00F55A04">
      <w:pPr>
        <w:numPr>
          <w:ilvl w:val="0"/>
          <w:numId w:val="6"/>
        </w:numPr>
        <w:autoSpaceDE w:val="0"/>
        <w:autoSpaceDN w:val="0"/>
        <w:adjustRightInd w:val="0"/>
        <w:ind w:left="284" w:hanging="284"/>
        <w:jc w:val="both"/>
        <w:rPr>
          <w:rFonts w:ascii="Garamond" w:hAnsi="Garamond" w:cs="TimesNewRomanPSMT"/>
        </w:rPr>
      </w:pPr>
      <w:r w:rsidRPr="00D221F2">
        <w:rPr>
          <w:rFonts w:ascii="Garamond" w:hAnsi="Garamond" w:cs="ArialNarrow"/>
        </w:rPr>
        <w:t xml:space="preserve">W przypadku dostarczenia Zamawiającemu </w:t>
      </w:r>
      <w:r w:rsidR="008C7006">
        <w:rPr>
          <w:rFonts w:ascii="Garamond" w:hAnsi="Garamond" w:cs="ArialNarrow"/>
        </w:rPr>
        <w:t>wykazu osób, o którym mowa w § 10</w:t>
      </w:r>
      <w:r w:rsidRPr="00D221F2">
        <w:rPr>
          <w:rFonts w:ascii="Garamond" w:hAnsi="Garamond" w:cs="ArialNarrow"/>
        </w:rPr>
        <w:t xml:space="preserve"> ust. </w:t>
      </w:r>
      <w:r w:rsidR="008C7006">
        <w:rPr>
          <w:rFonts w:ascii="Garamond" w:hAnsi="Garamond" w:cs="ArialNarrow"/>
        </w:rPr>
        <w:t>1</w:t>
      </w:r>
      <w:r w:rsidRPr="00D221F2">
        <w:rPr>
          <w:rFonts w:ascii="Garamond" w:hAnsi="Garamond" w:cs="ArialNarrow"/>
        </w:rPr>
        <w:t xml:space="preserve"> niniejszej umowy (załącznik nr 2 do umowy), z którego będzie wynikał procentowo mniejszy udział pracowników zatrudnionych na umowę o pracę (na pełen etat), niż zadeklarowany w ofercie Wykonawcy lub, gdy Wykonawca faktycznie zatrudni mniejszy odsetek osób na umowę o pracę niż wynika to z wyżej wskazanego wykazu, Zamawiający naliczy i potrąci z faktury kary umowne w wysokości 0,1% wynagrodzenia brutto okreś</w:t>
      </w:r>
      <w:r w:rsidR="008C7006">
        <w:rPr>
          <w:rFonts w:ascii="Garamond" w:hAnsi="Garamond" w:cs="ArialNarrow"/>
        </w:rPr>
        <w:t>lonego w § 10</w:t>
      </w:r>
      <w:r w:rsidRPr="00D221F2">
        <w:rPr>
          <w:rFonts w:ascii="Garamond" w:hAnsi="Garamond" w:cs="ArialNarrow"/>
        </w:rPr>
        <w:t xml:space="preserve"> ust.1 umowy, za każdy dzień opóźnienia w zatrudnieniu na podstawie umowy o pracę zadeklarowanej w ofercie liczby pracowników</w:t>
      </w:r>
      <w:r w:rsidR="008C7006">
        <w:rPr>
          <w:rFonts w:ascii="Garamond" w:hAnsi="Garamond" w:cs="ArialNarrow"/>
        </w:rPr>
        <w:t>. Łączna wysokoś</w:t>
      </w:r>
      <w:r w:rsidR="00D221F2">
        <w:rPr>
          <w:rFonts w:ascii="Garamond" w:hAnsi="Garamond" w:cs="ArialNarrow"/>
        </w:rPr>
        <w:t>ć</w:t>
      </w:r>
      <w:r w:rsidR="008C7006">
        <w:rPr>
          <w:rFonts w:ascii="Garamond" w:hAnsi="Garamond" w:cs="ArialNarrow"/>
        </w:rPr>
        <w:t xml:space="preserve"> naliczonych w ten sposób kar umownych nie może jednak przekroczyć 20 % wynagrodzenia o którym mowa w §10 ust 1 umowy.</w:t>
      </w:r>
    </w:p>
    <w:p w:rsidR="00BF20F6" w:rsidRPr="00D221F2" w:rsidDel="00BF20F6" w:rsidRDefault="00BF20F6" w:rsidP="00C168D7">
      <w:pPr>
        <w:autoSpaceDE w:val="0"/>
        <w:autoSpaceDN w:val="0"/>
        <w:adjustRightInd w:val="0"/>
        <w:jc w:val="both"/>
        <w:rPr>
          <w:del w:id="6" w:author="Toshiba" w:date="2015-11-23T16:26:00Z"/>
          <w:rFonts w:ascii="Garamond" w:hAnsi="Garamond"/>
        </w:rPr>
      </w:pPr>
      <w:r>
        <w:rPr>
          <w:rFonts w:ascii="Garamond" w:hAnsi="Garamond"/>
        </w:rPr>
        <w:t>Zamawiający za</w:t>
      </w:r>
      <w:r w:rsidRPr="00D221F2">
        <w:rPr>
          <w:rFonts w:ascii="Garamond" w:hAnsi="Garamond"/>
        </w:rPr>
        <w:t>strzega sobie prawo dochodzenia odszkodowania uzupełniającego, do wysokości rzeczywiście poniesionej szkody - gdy powstała szkoda przewyższa wartością ustaloną karę umowną</w:t>
      </w:r>
    </w:p>
    <w:p w:rsidR="00BF20F6" w:rsidRPr="00BF20F6" w:rsidRDefault="00BF20F6" w:rsidP="00C168D7">
      <w:pPr>
        <w:tabs>
          <w:tab w:val="clear" w:pos="2160"/>
        </w:tabs>
        <w:autoSpaceDE w:val="0"/>
        <w:autoSpaceDN w:val="0"/>
        <w:adjustRightInd w:val="0"/>
        <w:ind w:left="360"/>
        <w:jc w:val="both"/>
        <w:rPr>
          <w:rFonts w:ascii="Garamond" w:hAnsi="Garamond" w:cs="TimesNewRomanPSMT"/>
        </w:rPr>
      </w:pPr>
    </w:p>
    <w:p w:rsidR="00BF20F6" w:rsidRDefault="00BF20F6" w:rsidP="00D221F2">
      <w:pPr>
        <w:autoSpaceDE w:val="0"/>
        <w:autoSpaceDN w:val="0"/>
        <w:adjustRightInd w:val="0"/>
        <w:jc w:val="center"/>
        <w:rPr>
          <w:rFonts w:ascii="Garamond" w:hAnsi="Garamond" w:cs="TimesNewRomanPSMT"/>
        </w:rPr>
      </w:pPr>
    </w:p>
    <w:p w:rsidR="007D2854" w:rsidRDefault="002E4EAD" w:rsidP="00BF20F6">
      <w:pPr>
        <w:autoSpaceDE w:val="0"/>
        <w:autoSpaceDN w:val="0"/>
        <w:adjustRightInd w:val="0"/>
        <w:jc w:val="center"/>
        <w:rPr>
          <w:rFonts w:ascii="Garamond" w:hAnsi="Garamond" w:cs="TimesNewRomanPSMT"/>
        </w:rPr>
      </w:pPr>
      <w:r>
        <w:rPr>
          <w:rFonts w:ascii="Garamond" w:hAnsi="Garamond" w:cs="TimesNewRomanPSMT"/>
        </w:rPr>
        <w:t>§ 12</w:t>
      </w:r>
    </w:p>
    <w:p w:rsidR="00D20587" w:rsidRDefault="00D20587" w:rsidP="00CF61D2">
      <w:pPr>
        <w:autoSpaceDE w:val="0"/>
        <w:autoSpaceDN w:val="0"/>
        <w:adjustRightInd w:val="0"/>
        <w:jc w:val="center"/>
        <w:rPr>
          <w:rFonts w:ascii="Garamond" w:hAnsi="Garamond" w:cs="TimesNewRomanPSMT"/>
        </w:rPr>
      </w:pPr>
    </w:p>
    <w:p w:rsidR="0051303D" w:rsidRDefault="007D2854" w:rsidP="00130E4B">
      <w:pPr>
        <w:autoSpaceDE w:val="0"/>
        <w:autoSpaceDN w:val="0"/>
        <w:adjustRightInd w:val="0"/>
        <w:jc w:val="both"/>
        <w:rPr>
          <w:rFonts w:ascii="Garamond" w:hAnsi="Garamond" w:cs="TimesNewRomanPSMT"/>
        </w:rPr>
      </w:pPr>
      <w:r>
        <w:rPr>
          <w:rFonts w:ascii="Garamond" w:hAnsi="Garamond" w:cs="TimesNewRomanPSMT"/>
        </w:rPr>
        <w:t>Wykonawca odpowiada za szkody wyrządzone Zamawiającemu, powstałe na skutek nieprzestrzegania postanowień ujętych w niniejszej umowie, na zasadach ogólnych określonych w Kodeksie Cywilnym.</w:t>
      </w:r>
    </w:p>
    <w:p w:rsidR="007D2854" w:rsidRDefault="002E4EAD" w:rsidP="00CF61D2">
      <w:pPr>
        <w:autoSpaceDE w:val="0"/>
        <w:autoSpaceDN w:val="0"/>
        <w:adjustRightInd w:val="0"/>
        <w:jc w:val="center"/>
        <w:rPr>
          <w:rFonts w:ascii="Garamond" w:hAnsi="Garamond" w:cs="TimesNewRomanPSMT"/>
        </w:rPr>
      </w:pPr>
      <w:r>
        <w:rPr>
          <w:rFonts w:ascii="Garamond" w:hAnsi="Garamond" w:cs="TimesNewRomanPSMT"/>
        </w:rPr>
        <w:t>§ 13</w:t>
      </w:r>
    </w:p>
    <w:p w:rsidR="007D2854" w:rsidRDefault="007D2854" w:rsidP="00130E4B">
      <w:pPr>
        <w:autoSpaceDE w:val="0"/>
        <w:autoSpaceDN w:val="0"/>
        <w:adjustRightInd w:val="0"/>
        <w:jc w:val="both"/>
        <w:rPr>
          <w:rFonts w:ascii="Garamond" w:hAnsi="Garamond" w:cs="TimesNewRomanPSMT"/>
        </w:rPr>
      </w:pPr>
    </w:p>
    <w:p w:rsidR="007D2854" w:rsidRDefault="007D2854" w:rsidP="007105A7">
      <w:pPr>
        <w:autoSpaceDE w:val="0"/>
        <w:autoSpaceDN w:val="0"/>
        <w:adjustRightInd w:val="0"/>
        <w:jc w:val="both"/>
        <w:rPr>
          <w:rFonts w:ascii="Garamond" w:hAnsi="Garamond" w:cs="TimesNewRomanPSMT"/>
        </w:rPr>
      </w:pPr>
      <w:r>
        <w:rPr>
          <w:rFonts w:ascii="Garamond" w:hAnsi="Garamond" w:cs="TimesNewRomanPSMT"/>
        </w:rPr>
        <w:t>1. W razie zaistnienia istotnej zmiany okoliczności powodującej, że wykonanie umowy nie leży w interesie publicznym, czego nie można było przewidzieć w chwili zawarcia umowy,</w:t>
      </w:r>
      <w:r w:rsidR="00CF61D2">
        <w:rPr>
          <w:rFonts w:ascii="Garamond" w:hAnsi="Garamond" w:cs="TimesNewRomanPSMT"/>
        </w:rPr>
        <w:t xml:space="preserve"> </w:t>
      </w:r>
      <w:r>
        <w:rPr>
          <w:rFonts w:ascii="Garamond" w:hAnsi="Garamond" w:cs="TimesNewRomanPSMT"/>
        </w:rPr>
        <w:t>zamawiający może odstąpić od umowy w terminie 30 dni od powzięcia wiadomości o tych</w:t>
      </w:r>
      <w:r w:rsidR="00CF61D2">
        <w:rPr>
          <w:rFonts w:ascii="Garamond" w:hAnsi="Garamond" w:cs="TimesNewRomanPSMT"/>
        </w:rPr>
        <w:t xml:space="preserve"> </w:t>
      </w:r>
      <w:r>
        <w:rPr>
          <w:rFonts w:ascii="Garamond" w:hAnsi="Garamond" w:cs="TimesNewRomanPSMT"/>
        </w:rPr>
        <w:t>okolicznościach.</w:t>
      </w:r>
    </w:p>
    <w:p w:rsidR="007D2854" w:rsidRDefault="007D2854" w:rsidP="007105A7">
      <w:pPr>
        <w:autoSpaceDE w:val="0"/>
        <w:autoSpaceDN w:val="0"/>
        <w:adjustRightInd w:val="0"/>
        <w:jc w:val="both"/>
        <w:rPr>
          <w:rFonts w:ascii="Garamond" w:hAnsi="Garamond" w:cs="TimesNewRomanPSMT"/>
        </w:rPr>
      </w:pPr>
      <w:r>
        <w:rPr>
          <w:rFonts w:ascii="Garamond" w:hAnsi="Garamond" w:cs="TimesNewRomanPSMT"/>
        </w:rPr>
        <w:t>2. W przypadku, o którym mowa w pkt 1, wykonawca może żądać wyłącznie wynagrodzenia</w:t>
      </w:r>
    </w:p>
    <w:p w:rsidR="007D2854" w:rsidRDefault="007D2854" w:rsidP="007105A7">
      <w:pPr>
        <w:autoSpaceDE w:val="0"/>
        <w:autoSpaceDN w:val="0"/>
        <w:adjustRightInd w:val="0"/>
        <w:jc w:val="both"/>
        <w:rPr>
          <w:rFonts w:ascii="Garamond" w:hAnsi="Garamond" w:cs="TimesNewRomanPSMT"/>
        </w:rPr>
      </w:pPr>
      <w:r>
        <w:rPr>
          <w:rFonts w:ascii="Garamond" w:hAnsi="Garamond" w:cs="TimesNewRomanPSMT"/>
        </w:rPr>
        <w:t>należnego z tytułu wykonania części umowy.</w:t>
      </w:r>
    </w:p>
    <w:p w:rsidR="007D2854" w:rsidRDefault="002E4EAD" w:rsidP="00CF61D2">
      <w:pPr>
        <w:autoSpaceDE w:val="0"/>
        <w:autoSpaceDN w:val="0"/>
        <w:adjustRightInd w:val="0"/>
        <w:jc w:val="center"/>
        <w:rPr>
          <w:rFonts w:ascii="Garamond" w:hAnsi="Garamond" w:cs="TimesNewRomanPSMT"/>
        </w:rPr>
      </w:pPr>
      <w:r>
        <w:rPr>
          <w:rFonts w:ascii="Garamond" w:hAnsi="Garamond" w:cs="TimesNewRomanPSMT"/>
        </w:rPr>
        <w:t>§ 14</w:t>
      </w:r>
    </w:p>
    <w:p w:rsidR="00CF61D2" w:rsidRDefault="00CF61D2" w:rsidP="00CF61D2">
      <w:pPr>
        <w:autoSpaceDE w:val="0"/>
        <w:autoSpaceDN w:val="0"/>
        <w:adjustRightInd w:val="0"/>
        <w:jc w:val="center"/>
        <w:rPr>
          <w:rFonts w:ascii="Garamond" w:hAnsi="Garamond" w:cs="TimesNewRomanPSMT"/>
        </w:rPr>
      </w:pP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W sprawach nie uregulowanych niniejszą umową mają zastosowanie przepisy Kodeksu cywilnego</w:t>
      </w:r>
    </w:p>
    <w:p w:rsidR="007D2854" w:rsidRPr="00BF20F6" w:rsidRDefault="007D2854" w:rsidP="00130E4B">
      <w:pPr>
        <w:autoSpaceDE w:val="0"/>
        <w:autoSpaceDN w:val="0"/>
        <w:adjustRightInd w:val="0"/>
        <w:jc w:val="both"/>
        <w:rPr>
          <w:rFonts w:ascii="Garamond" w:hAnsi="Garamond" w:cs="TimesNewRomanPSMT"/>
        </w:rPr>
      </w:pPr>
      <w:r>
        <w:rPr>
          <w:rFonts w:ascii="Garamond" w:hAnsi="Garamond" w:cs="TimesNewRomanPSMT"/>
        </w:rPr>
        <w:t xml:space="preserve">oraz ustawy </w:t>
      </w:r>
      <w:r w:rsidRPr="00255754">
        <w:rPr>
          <w:rFonts w:ascii="Garamond" w:hAnsi="Garamond" w:cs="TimesNewRomanPSMT"/>
        </w:rPr>
        <w:t>z 29 stycznia 2004</w:t>
      </w:r>
      <w:r w:rsidR="009F79C7" w:rsidRPr="00255754">
        <w:rPr>
          <w:rFonts w:ascii="Garamond" w:hAnsi="Garamond" w:cs="TimesNewRomanPSMT"/>
        </w:rPr>
        <w:t xml:space="preserve"> r. Prawo zamówień publicznych </w:t>
      </w:r>
      <w:r w:rsidR="009F79C7" w:rsidRPr="00255754">
        <w:rPr>
          <w:rFonts w:ascii="Garamond" w:hAnsi="Garamond" w:cs="Garamond"/>
          <w:color w:val="000000"/>
        </w:rPr>
        <w:t>(</w:t>
      </w:r>
      <w:r w:rsidR="007105A7" w:rsidRPr="00255754">
        <w:rPr>
          <w:rFonts w:ascii="Garamond" w:hAnsi="Garamond" w:cs="Garamond"/>
        </w:rPr>
        <w:t>.j.</w:t>
      </w:r>
      <w:r w:rsidR="00BF20F6">
        <w:rPr>
          <w:rFonts w:ascii="Garamond" w:hAnsi="Garamond" w:cs="Garamond"/>
        </w:rPr>
        <w:t>t.</w:t>
      </w:r>
      <w:r w:rsidR="007105A7" w:rsidRPr="00255754">
        <w:rPr>
          <w:rFonts w:ascii="Garamond" w:hAnsi="Garamond" w:cs="Garamond"/>
        </w:rPr>
        <w:t xml:space="preserve"> Dz. U. z 2013</w:t>
      </w:r>
      <w:r w:rsidR="009F79C7" w:rsidRPr="00255754">
        <w:rPr>
          <w:rFonts w:ascii="Garamond" w:hAnsi="Garamond" w:cs="Garamond"/>
        </w:rPr>
        <w:t>r.</w:t>
      </w:r>
      <w:r w:rsidR="007105A7" w:rsidRPr="00255754">
        <w:rPr>
          <w:rFonts w:ascii="Garamond" w:hAnsi="Garamond" w:cs="Garamond"/>
        </w:rPr>
        <w:t>, poz. 907</w:t>
      </w:r>
      <w:r w:rsidR="009F79C7" w:rsidRPr="00255754">
        <w:rPr>
          <w:rFonts w:ascii="Garamond" w:hAnsi="Garamond" w:cs="Garamond"/>
        </w:rPr>
        <w:t xml:space="preserve"> z </w:t>
      </w:r>
      <w:proofErr w:type="spellStart"/>
      <w:r w:rsidR="009F79C7" w:rsidRPr="00BF20F6">
        <w:rPr>
          <w:rFonts w:ascii="Garamond" w:hAnsi="Garamond" w:cs="Garamond"/>
        </w:rPr>
        <w:t>późn</w:t>
      </w:r>
      <w:proofErr w:type="spellEnd"/>
      <w:r w:rsidR="009F79C7" w:rsidRPr="00BF20F6">
        <w:rPr>
          <w:rFonts w:ascii="Garamond" w:hAnsi="Garamond" w:cs="Garamond"/>
        </w:rPr>
        <w:t>. zm</w:t>
      </w:r>
      <w:r w:rsidR="009F79C7" w:rsidRPr="00BF20F6">
        <w:rPr>
          <w:rFonts w:ascii="Garamond" w:hAnsi="Garamond" w:cs="Garamond"/>
          <w:color w:val="000000"/>
        </w:rPr>
        <w:t>.</w:t>
      </w:r>
      <w:r w:rsidR="009F79C7" w:rsidRPr="00BF20F6">
        <w:rPr>
          <w:rFonts w:ascii="Garamond" w:hAnsi="Garamond" w:cs="Garamond"/>
        </w:rPr>
        <w:t xml:space="preserve">) </w:t>
      </w:r>
      <w:r w:rsidR="009F79C7" w:rsidRPr="00BF20F6">
        <w:rPr>
          <w:rFonts w:ascii="Garamond" w:hAnsi="Garamond" w:cs="Times New Roman"/>
          <w:color w:val="000000"/>
        </w:rPr>
        <w:t xml:space="preserve"> </w:t>
      </w:r>
      <w:r w:rsidR="00BF20F6" w:rsidRPr="00BF20F6">
        <w:rPr>
          <w:rFonts w:ascii="Garamond" w:hAnsi="Garamond" w:cs="Times New Roman"/>
          <w:color w:val="000000"/>
        </w:rPr>
        <w:t xml:space="preserve">oraz ustawy z dnia </w:t>
      </w:r>
      <w:r w:rsidR="00BF20F6" w:rsidRPr="000B194C">
        <w:rPr>
          <w:rFonts w:ascii="Garamond" w:hAnsi="Garamond" w:cs="Garamond"/>
          <w:iCs/>
        </w:rPr>
        <w:t xml:space="preserve">22 sierpnia 1997 r o ochronie osób imienia </w:t>
      </w:r>
      <w:r w:rsidR="00BF20F6">
        <w:rPr>
          <w:rFonts w:ascii="Garamond" w:hAnsi="Garamond" w:cs="Garamond"/>
          <w:iCs/>
        </w:rPr>
        <w:t>(</w:t>
      </w:r>
      <w:r w:rsidR="00BF20F6" w:rsidRPr="000B194C">
        <w:rPr>
          <w:rFonts w:ascii="Garamond" w:hAnsi="Garamond" w:cs="Garamond"/>
          <w:iCs/>
        </w:rPr>
        <w:t xml:space="preserve">j.t. </w:t>
      </w:r>
      <w:proofErr w:type="spellStart"/>
      <w:r w:rsidR="00BF20F6" w:rsidRPr="000B194C">
        <w:rPr>
          <w:rFonts w:ascii="Garamond" w:hAnsi="Garamond" w:cs="Garamond"/>
          <w:iCs/>
        </w:rPr>
        <w:t>Dz.U</w:t>
      </w:r>
      <w:proofErr w:type="spellEnd"/>
      <w:r w:rsidR="00BF20F6" w:rsidRPr="000B194C">
        <w:rPr>
          <w:rFonts w:ascii="Garamond" w:hAnsi="Garamond" w:cs="Garamond"/>
          <w:iCs/>
        </w:rPr>
        <w:t>. z 2014 r. poz.1099</w:t>
      </w:r>
      <w:r w:rsidR="00BF20F6">
        <w:rPr>
          <w:rFonts w:ascii="Garamond" w:hAnsi="Garamond" w:cs="Garamond"/>
          <w:iCs/>
        </w:rPr>
        <w:t>)</w:t>
      </w:r>
    </w:p>
    <w:p w:rsidR="007D2854" w:rsidRPr="00BF20F6" w:rsidRDefault="002E4EAD" w:rsidP="00CF61D2">
      <w:pPr>
        <w:autoSpaceDE w:val="0"/>
        <w:autoSpaceDN w:val="0"/>
        <w:adjustRightInd w:val="0"/>
        <w:jc w:val="center"/>
        <w:rPr>
          <w:rFonts w:ascii="Garamond" w:hAnsi="Garamond" w:cs="TimesNewRomanPSMT"/>
        </w:rPr>
      </w:pPr>
      <w:r w:rsidRPr="00BF20F6">
        <w:rPr>
          <w:rFonts w:ascii="Garamond" w:hAnsi="Garamond" w:cs="TimesNewRomanPSMT"/>
        </w:rPr>
        <w:lastRenderedPageBreak/>
        <w:t>§ 15</w:t>
      </w:r>
    </w:p>
    <w:p w:rsidR="009F79C7" w:rsidRPr="00255754" w:rsidRDefault="009F79C7" w:rsidP="009F79C7">
      <w:pPr>
        <w:tabs>
          <w:tab w:val="clear" w:pos="2160"/>
          <w:tab w:val="left" w:pos="450"/>
        </w:tabs>
        <w:autoSpaceDE w:val="0"/>
        <w:autoSpaceDN w:val="0"/>
        <w:adjustRightInd w:val="0"/>
        <w:jc w:val="both"/>
        <w:rPr>
          <w:rFonts w:ascii="Garamond" w:hAnsi="Garamond"/>
          <w:color w:val="000000"/>
        </w:rPr>
      </w:pPr>
      <w:r w:rsidRPr="00255754">
        <w:rPr>
          <w:rFonts w:ascii="Garamond" w:hAnsi="Garamond"/>
          <w:color w:val="000000"/>
        </w:rPr>
        <w:t xml:space="preserve">Zgodnie z art. 144 </w:t>
      </w:r>
      <w:proofErr w:type="spellStart"/>
      <w:r w:rsidRPr="00255754">
        <w:rPr>
          <w:rFonts w:ascii="Garamond" w:hAnsi="Garamond"/>
          <w:color w:val="000000"/>
        </w:rPr>
        <w:t>Pzp</w:t>
      </w:r>
      <w:proofErr w:type="spellEnd"/>
      <w:r w:rsidRPr="00255754">
        <w:rPr>
          <w:rFonts w:ascii="Garamond" w:hAnsi="Garamond"/>
          <w:color w:val="000000"/>
        </w:rPr>
        <w:t xml:space="preserve"> zakazuje się istotnych zmian postanowień zawartej umowy w stosunku do treści oferty, na podstawie której dokonano wyboru Wykonawcy, chyba że Zamawiający przewidział możliwość dokonania takiej zmiany w ogłoszeniu o zamówieniu lub specyfikacji istotnych warunków zamówienia oraz określił warunki takiej zmiany. </w:t>
      </w:r>
    </w:p>
    <w:p w:rsidR="002839CA" w:rsidRPr="009F79C7" w:rsidRDefault="002839CA" w:rsidP="009F79C7">
      <w:pPr>
        <w:tabs>
          <w:tab w:val="clear" w:pos="2160"/>
          <w:tab w:val="left" w:pos="450"/>
        </w:tabs>
        <w:autoSpaceDE w:val="0"/>
        <w:autoSpaceDN w:val="0"/>
        <w:adjustRightInd w:val="0"/>
        <w:jc w:val="both"/>
        <w:rPr>
          <w:rFonts w:ascii="Garamond" w:hAnsi="Garamond"/>
          <w:color w:val="000000"/>
        </w:rPr>
      </w:pPr>
      <w:r w:rsidRPr="00255754">
        <w:rPr>
          <w:rFonts w:ascii="Garamond" w:hAnsi="Garamond"/>
          <w:color w:val="000000"/>
        </w:rPr>
        <w:t>Zamawiający przewiduje możliwość zmiany umowy w przypadku zmiany ustawowej stawki podatku VAT dotyczącej niniejszego przedmiotu zamówienia w formie aneksu do umowy.</w:t>
      </w:r>
      <w:r>
        <w:rPr>
          <w:rFonts w:ascii="Garamond" w:hAnsi="Garamond"/>
          <w:color w:val="000000"/>
        </w:rPr>
        <w:t xml:space="preserve"> </w:t>
      </w:r>
    </w:p>
    <w:p w:rsidR="009F79C7" w:rsidRDefault="009F79C7" w:rsidP="009F79C7">
      <w:pPr>
        <w:autoSpaceDE w:val="0"/>
        <w:autoSpaceDN w:val="0"/>
        <w:adjustRightInd w:val="0"/>
        <w:rPr>
          <w:rFonts w:ascii="Garamond" w:hAnsi="Garamond" w:cs="TimesNewRomanPSMT"/>
        </w:rPr>
      </w:pPr>
    </w:p>
    <w:p w:rsidR="007D2854" w:rsidRDefault="002E4EAD" w:rsidP="00CF61D2">
      <w:pPr>
        <w:autoSpaceDE w:val="0"/>
        <w:autoSpaceDN w:val="0"/>
        <w:adjustRightInd w:val="0"/>
        <w:jc w:val="center"/>
        <w:rPr>
          <w:rFonts w:ascii="Garamond" w:hAnsi="Garamond" w:cs="TimesNewRomanPSMT"/>
        </w:rPr>
      </w:pPr>
      <w:r>
        <w:rPr>
          <w:rFonts w:ascii="Garamond" w:hAnsi="Garamond" w:cs="TimesNewRomanPSMT"/>
        </w:rPr>
        <w:t>§ 16</w:t>
      </w:r>
    </w:p>
    <w:p w:rsidR="007D2854" w:rsidRDefault="007D2854" w:rsidP="00130E4B">
      <w:pPr>
        <w:autoSpaceDE w:val="0"/>
        <w:autoSpaceDN w:val="0"/>
        <w:adjustRightInd w:val="0"/>
        <w:jc w:val="both"/>
        <w:rPr>
          <w:rFonts w:ascii="Garamond" w:hAnsi="Garamond" w:cs="TimesNewRomanPSMT"/>
        </w:rPr>
      </w:pPr>
      <w:r>
        <w:rPr>
          <w:rFonts w:ascii="Garamond" w:hAnsi="Garamond" w:cs="TimesNewRomanPSMT"/>
        </w:rPr>
        <w:t>Umowę sporządzono w dwóch jednobrzmiących egzemplarzach, po jednym dla Wykonawcy i Zamawiającego i parafowano na każdej ze stron.</w:t>
      </w:r>
    </w:p>
    <w:p w:rsidR="007D2854" w:rsidRDefault="002E4EAD" w:rsidP="00CF61D2">
      <w:pPr>
        <w:autoSpaceDE w:val="0"/>
        <w:autoSpaceDN w:val="0"/>
        <w:adjustRightInd w:val="0"/>
        <w:jc w:val="center"/>
        <w:rPr>
          <w:rFonts w:ascii="Garamond" w:hAnsi="Garamond" w:cs="TimesNewRomanPSMT"/>
        </w:rPr>
      </w:pPr>
      <w:r>
        <w:rPr>
          <w:rFonts w:ascii="Garamond" w:hAnsi="Garamond" w:cs="TimesNewRomanPSMT"/>
        </w:rPr>
        <w:t>§ 17</w:t>
      </w:r>
    </w:p>
    <w:p w:rsidR="007D2854" w:rsidRDefault="007D2854" w:rsidP="009F79C7">
      <w:pPr>
        <w:widowControl w:val="0"/>
        <w:shd w:val="clear" w:color="auto" w:fill="FFFFFF"/>
        <w:tabs>
          <w:tab w:val="left" w:pos="706"/>
        </w:tabs>
        <w:autoSpaceDE w:val="0"/>
        <w:autoSpaceDN w:val="0"/>
        <w:adjustRightInd w:val="0"/>
        <w:spacing w:before="274"/>
        <w:jc w:val="both"/>
        <w:rPr>
          <w:rFonts w:ascii="Garamond" w:hAnsi="Garamond" w:cs="Times New Roman"/>
          <w:color w:val="000000"/>
          <w:spacing w:val="-9"/>
        </w:rPr>
      </w:pPr>
      <w:r>
        <w:rPr>
          <w:rFonts w:ascii="Garamond" w:hAnsi="Garamond" w:cs="Times New Roman"/>
          <w:color w:val="000000"/>
          <w:spacing w:val="2"/>
        </w:rPr>
        <w:t xml:space="preserve">Spory  wynikłe  z  realizacji   niniejszej   umowy,   Strony  poddają pod  rozstrzygniecie   sądu </w:t>
      </w:r>
      <w:r>
        <w:rPr>
          <w:rFonts w:ascii="Garamond" w:hAnsi="Garamond" w:cs="Times New Roman"/>
          <w:color w:val="000000"/>
          <w:spacing w:val="-1"/>
        </w:rPr>
        <w:t>powszechnego właściwego dla Zamawiającego.</w:t>
      </w:r>
    </w:p>
    <w:p w:rsidR="007D2854" w:rsidRDefault="007D2854" w:rsidP="009F79C7">
      <w:pPr>
        <w:autoSpaceDE w:val="0"/>
        <w:autoSpaceDN w:val="0"/>
        <w:adjustRightInd w:val="0"/>
        <w:jc w:val="both"/>
        <w:rPr>
          <w:rFonts w:ascii="Garamond" w:hAnsi="Garamond" w:cs="TimesNewRomanPSMT"/>
        </w:rPr>
      </w:pPr>
    </w:p>
    <w:p w:rsidR="007D2854" w:rsidRDefault="007D2854" w:rsidP="00130E4B">
      <w:pPr>
        <w:autoSpaceDE w:val="0"/>
        <w:autoSpaceDN w:val="0"/>
        <w:adjustRightInd w:val="0"/>
        <w:jc w:val="both"/>
        <w:rPr>
          <w:rFonts w:ascii="TimesNewRomanPSMT" w:hAnsi="TimesNewRomanPSMT" w:cs="TimesNewRomanPSMT"/>
          <w:sz w:val="22"/>
          <w:szCs w:val="22"/>
        </w:rPr>
      </w:pPr>
    </w:p>
    <w:p w:rsidR="007D2854" w:rsidRDefault="007D2854" w:rsidP="00130E4B">
      <w:pPr>
        <w:shd w:val="clear" w:color="auto" w:fill="FFFFFF"/>
        <w:tabs>
          <w:tab w:val="clear" w:pos="2160"/>
          <w:tab w:val="left" w:pos="7090"/>
        </w:tabs>
        <w:spacing w:before="821"/>
        <w:ind w:left="2160" w:hanging="2160"/>
        <w:jc w:val="both"/>
        <w:rPr>
          <w:rFonts w:ascii="Garamond" w:hAnsi="Garamond" w:cs="Times New Roman"/>
        </w:rPr>
      </w:pPr>
      <w:r>
        <w:rPr>
          <w:rFonts w:ascii="Garamond" w:hAnsi="Garamond" w:cs="Times New Roman"/>
          <w:color w:val="000000"/>
          <w:spacing w:val="-2"/>
        </w:rPr>
        <w:t xml:space="preserve">ZAMAWIAJĄCY  </w:t>
      </w:r>
      <w:r>
        <w:rPr>
          <w:rFonts w:ascii="Garamond" w:hAnsi="Garamond" w:cs="Times New Roman"/>
          <w:color w:val="000000"/>
          <w:spacing w:val="-2"/>
        </w:rPr>
        <w:tab/>
        <w:t xml:space="preserve">                                                                                      WYKONAWCA</w:t>
      </w:r>
    </w:p>
    <w:p w:rsidR="007D2854" w:rsidRDefault="007D2854" w:rsidP="00130E4B">
      <w:pPr>
        <w:widowControl w:val="0"/>
        <w:shd w:val="clear" w:color="auto" w:fill="FFFFFF"/>
        <w:tabs>
          <w:tab w:val="left" w:pos="710"/>
        </w:tabs>
        <w:autoSpaceDE w:val="0"/>
        <w:autoSpaceDN w:val="0"/>
        <w:adjustRightInd w:val="0"/>
        <w:spacing w:line="360" w:lineRule="auto"/>
        <w:jc w:val="both"/>
        <w:rPr>
          <w:rFonts w:ascii="Times New Roman" w:hAnsi="Times New Roman" w:cs="Times New Roman"/>
          <w:color w:val="000000"/>
          <w:spacing w:val="-16"/>
        </w:rPr>
      </w:pPr>
    </w:p>
    <w:p w:rsidR="007D2854" w:rsidRDefault="007D2854" w:rsidP="00130E4B">
      <w:pPr>
        <w:widowControl w:val="0"/>
        <w:shd w:val="clear" w:color="auto" w:fill="FFFFFF"/>
        <w:tabs>
          <w:tab w:val="left" w:pos="701"/>
        </w:tabs>
        <w:autoSpaceDE w:val="0"/>
        <w:autoSpaceDN w:val="0"/>
        <w:adjustRightInd w:val="0"/>
        <w:spacing w:before="274" w:line="360" w:lineRule="auto"/>
        <w:jc w:val="both"/>
        <w:rPr>
          <w:rFonts w:ascii="Times New Roman" w:hAnsi="Times New Roman" w:cs="Times New Roman"/>
          <w:color w:val="000000"/>
          <w:spacing w:val="-9"/>
        </w:rPr>
      </w:pPr>
    </w:p>
    <w:p w:rsidR="007D2854" w:rsidRDefault="007D2854" w:rsidP="00130E4B">
      <w:pPr>
        <w:numPr>
          <w:ilvl w:val="8"/>
          <w:numId w:val="1"/>
        </w:numPr>
        <w:shd w:val="clear" w:color="auto" w:fill="FFFFFF"/>
        <w:tabs>
          <w:tab w:val="num" w:pos="480"/>
          <w:tab w:val="num" w:pos="2160"/>
          <w:tab w:val="left" w:leader="dot" w:pos="7546"/>
        </w:tabs>
        <w:spacing w:line="360" w:lineRule="auto"/>
        <w:ind w:left="422" w:hanging="2160"/>
        <w:jc w:val="both"/>
        <w:rPr>
          <w:rFonts w:ascii="Times New Roman" w:hAnsi="Times New Roman" w:cs="Times New Roman"/>
        </w:rPr>
      </w:pPr>
    </w:p>
    <w:p w:rsidR="007D2854" w:rsidRDefault="007D2854" w:rsidP="00130E4B">
      <w:pPr>
        <w:shd w:val="clear" w:color="auto" w:fill="FFFFFF"/>
        <w:tabs>
          <w:tab w:val="clear" w:pos="2160"/>
          <w:tab w:val="left" w:leader="dot" w:pos="5323"/>
        </w:tabs>
        <w:jc w:val="both"/>
        <w:rPr>
          <w:rFonts w:ascii="Times New Roman" w:hAnsi="Times New Roman" w:cs="Times New Roman"/>
          <w:color w:val="000000"/>
          <w:spacing w:val="-10"/>
        </w:rPr>
      </w:pPr>
    </w:p>
    <w:p w:rsidR="00484A20" w:rsidRDefault="00484A20" w:rsidP="00130E4B">
      <w:pPr>
        <w:jc w:val="both"/>
      </w:pPr>
    </w:p>
    <w:sectPr w:rsidR="00484A20">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029" w:rsidRDefault="00B22029">
      <w:r>
        <w:separator/>
      </w:r>
    </w:p>
  </w:endnote>
  <w:endnote w:type="continuationSeparator" w:id="0">
    <w:p w:rsidR="00B22029" w:rsidRDefault="00B22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G Omega">
    <w:altName w:val="Century Gothic"/>
    <w:panose1 w:val="020B0502050508020304"/>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TimesNewRomanPS-Bold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5A7" w:rsidRDefault="007105A7" w:rsidP="00D2438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105A7" w:rsidRDefault="007105A7" w:rsidP="00AD3DF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5A7" w:rsidRDefault="007105A7" w:rsidP="00D2438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F448C">
      <w:rPr>
        <w:rStyle w:val="Numerstrony"/>
        <w:noProof/>
      </w:rPr>
      <w:t>2</w:t>
    </w:r>
    <w:r>
      <w:rPr>
        <w:rStyle w:val="Numerstrony"/>
      </w:rPr>
      <w:fldChar w:fldCharType="end"/>
    </w:r>
  </w:p>
  <w:p w:rsidR="007105A7" w:rsidRDefault="007105A7" w:rsidP="00AD3DFC">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029" w:rsidRDefault="00B22029">
      <w:r>
        <w:separator/>
      </w:r>
    </w:p>
  </w:footnote>
  <w:footnote w:type="continuationSeparator" w:id="0">
    <w:p w:rsidR="00B22029" w:rsidRDefault="00B220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795"/>
    <w:multiLevelType w:val="hybridMultilevel"/>
    <w:tmpl w:val="2FC8644A"/>
    <w:lvl w:ilvl="0" w:tplc="E9E460FC">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24C57FC"/>
    <w:multiLevelType w:val="hybridMultilevel"/>
    <w:tmpl w:val="3F7CFC06"/>
    <w:lvl w:ilvl="0" w:tplc="04150017">
      <w:start w:val="1"/>
      <w:numFmt w:val="lowerLetter"/>
      <w:lvlText w:val="%1)"/>
      <w:lvlJc w:val="left"/>
      <w:pPr>
        <w:ind w:left="1350" w:hanging="360"/>
      </w:pPr>
      <w:rPr>
        <w:rFonts w:cs="Times New Roman"/>
      </w:rPr>
    </w:lvl>
    <w:lvl w:ilvl="1" w:tplc="04150019" w:tentative="1">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tentative="1">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2">
    <w:nsid w:val="110D4E92"/>
    <w:multiLevelType w:val="hybridMultilevel"/>
    <w:tmpl w:val="16B0AC68"/>
    <w:lvl w:ilvl="0" w:tplc="FFFFFFFF">
      <w:start w:val="1"/>
      <w:numFmt w:val="decimal"/>
      <w:lvlText w:val="%1."/>
      <w:lvlJc w:val="left"/>
      <w:pPr>
        <w:tabs>
          <w:tab w:val="num" w:pos="567"/>
        </w:tabs>
        <w:ind w:left="567" w:hanging="567"/>
      </w:pPr>
    </w:lvl>
    <w:lvl w:ilvl="1" w:tplc="FFFFFFFF">
      <w:start w:val="1"/>
      <w:numFmt w:val="lowerLetter"/>
      <w:lvlText w:val="%2)"/>
      <w:lvlJc w:val="left"/>
      <w:pPr>
        <w:tabs>
          <w:tab w:val="num" w:pos="1134"/>
        </w:tabs>
        <w:ind w:left="1134" w:hanging="567"/>
      </w:pPr>
    </w:lvl>
    <w:lvl w:ilvl="2" w:tplc="FFFFFFFF">
      <w:start w:val="4"/>
      <w:numFmt w:val="decimal"/>
      <w:lvlText w:val="%3."/>
      <w:lvlJc w:val="left"/>
      <w:pPr>
        <w:tabs>
          <w:tab w:val="num" w:pos="567"/>
        </w:tabs>
        <w:ind w:left="567" w:hanging="567"/>
      </w:pPr>
    </w:lvl>
    <w:lvl w:ilvl="3" w:tplc="FFFFFFFF">
      <w:start w:val="1"/>
      <w:numFmt w:val="decimal"/>
      <w:lvlText w:val="%4)"/>
      <w:lvlJc w:val="left"/>
      <w:pPr>
        <w:tabs>
          <w:tab w:val="num" w:pos="1134"/>
        </w:tabs>
        <w:ind w:left="1134" w:hanging="567"/>
      </w:pPr>
    </w:lvl>
    <w:lvl w:ilvl="4" w:tplc="FFFFFFFF">
      <w:start w:val="4"/>
      <w:numFmt w:val="decimal"/>
      <w:lvlText w:val="%5."/>
      <w:lvlJc w:val="left"/>
      <w:pPr>
        <w:tabs>
          <w:tab w:val="num" w:pos="1134"/>
        </w:tabs>
        <w:ind w:left="1134" w:hanging="567"/>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Tytu"/>
      <w:lvlText w:val="%9."/>
      <w:lvlJc w:val="left"/>
      <w:pPr>
        <w:tabs>
          <w:tab w:val="num" w:pos="6480"/>
        </w:tabs>
        <w:ind w:left="6480" w:hanging="360"/>
      </w:pPr>
    </w:lvl>
  </w:abstractNum>
  <w:abstractNum w:abstractNumId="3">
    <w:nsid w:val="2D543206"/>
    <w:multiLevelType w:val="singleLevel"/>
    <w:tmpl w:val="CD408BEA"/>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4">
    <w:nsid w:val="5B685C05"/>
    <w:multiLevelType w:val="singleLevel"/>
    <w:tmpl w:val="CF161D76"/>
    <w:lvl w:ilvl="0">
      <w:start w:val="4"/>
      <w:numFmt w:val="decimal"/>
      <w:lvlText w:val="%1."/>
      <w:legacy w:legacy="1" w:legacySpace="0" w:legacyIndent="701"/>
      <w:lvlJc w:val="left"/>
      <w:pPr>
        <w:ind w:left="0" w:firstLine="0"/>
      </w:pPr>
      <w:rPr>
        <w:rFonts w:ascii="Times New Roman" w:hAnsi="Times New Roman" w:cs="Times New Roman" w:hint="default"/>
      </w:rPr>
    </w:lvl>
  </w:abstractNum>
  <w:abstractNum w:abstractNumId="5">
    <w:nsid w:val="7BC514F0"/>
    <w:multiLevelType w:val="hybridMultilevel"/>
    <w:tmpl w:val="9FDAE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4"/>
    </w:lvlOverride>
  </w:num>
  <w:num w:numId="2">
    <w:abstractNumId w:val="2"/>
    <w:lvlOverride w:ilvl="0">
      <w:startOverride w:val="1"/>
    </w:lvlOverride>
    <w:lvlOverride w:ilvl="1">
      <w:startOverride w:val="1"/>
    </w:lvlOverride>
    <w:lvlOverride w:ilvl="2">
      <w:startOverride w:val="3"/>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D2854"/>
    <w:rsid w:val="000A3B21"/>
    <w:rsid w:val="000B194C"/>
    <w:rsid w:val="00130E4B"/>
    <w:rsid w:val="001566B5"/>
    <w:rsid w:val="00255754"/>
    <w:rsid w:val="002839CA"/>
    <w:rsid w:val="002E4EAD"/>
    <w:rsid w:val="00321730"/>
    <w:rsid w:val="00392D7B"/>
    <w:rsid w:val="003E33D4"/>
    <w:rsid w:val="00463870"/>
    <w:rsid w:val="00484A20"/>
    <w:rsid w:val="004C22F6"/>
    <w:rsid w:val="0051303D"/>
    <w:rsid w:val="005221F2"/>
    <w:rsid w:val="0058773C"/>
    <w:rsid w:val="0059752E"/>
    <w:rsid w:val="00662481"/>
    <w:rsid w:val="006746CF"/>
    <w:rsid w:val="006A12D5"/>
    <w:rsid w:val="006F448C"/>
    <w:rsid w:val="007105A7"/>
    <w:rsid w:val="00735EC3"/>
    <w:rsid w:val="007C52F7"/>
    <w:rsid w:val="007D2854"/>
    <w:rsid w:val="008109FA"/>
    <w:rsid w:val="00850867"/>
    <w:rsid w:val="008659B1"/>
    <w:rsid w:val="00870A2C"/>
    <w:rsid w:val="008C7006"/>
    <w:rsid w:val="008F5B8E"/>
    <w:rsid w:val="00985E00"/>
    <w:rsid w:val="009A0BCC"/>
    <w:rsid w:val="009F2D47"/>
    <w:rsid w:val="009F79C7"/>
    <w:rsid w:val="00A13E1E"/>
    <w:rsid w:val="00A40A83"/>
    <w:rsid w:val="00AD3DFC"/>
    <w:rsid w:val="00B22029"/>
    <w:rsid w:val="00BF20F6"/>
    <w:rsid w:val="00C168D7"/>
    <w:rsid w:val="00C52BA2"/>
    <w:rsid w:val="00CF61D2"/>
    <w:rsid w:val="00D01A89"/>
    <w:rsid w:val="00D20587"/>
    <w:rsid w:val="00D20F0A"/>
    <w:rsid w:val="00D221F2"/>
    <w:rsid w:val="00D2438A"/>
    <w:rsid w:val="00D4777D"/>
    <w:rsid w:val="00E07D91"/>
    <w:rsid w:val="00E24443"/>
    <w:rsid w:val="00F55A04"/>
    <w:rsid w:val="00FA63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D2854"/>
    <w:pPr>
      <w:tabs>
        <w:tab w:val="num" w:pos="2160"/>
      </w:tabs>
    </w:pPr>
    <w:rPr>
      <w:rFonts w:ascii="CG Omega" w:hAnsi="CG Omega" w:cs="CG Omeg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7D2854"/>
    <w:pPr>
      <w:numPr>
        <w:ilvl w:val="8"/>
        <w:numId w:val="2"/>
      </w:numPr>
      <w:tabs>
        <w:tab w:val="num" w:pos="2160"/>
      </w:tabs>
      <w:ind w:left="2160" w:hanging="2160"/>
      <w:jc w:val="center"/>
    </w:pPr>
    <w:rPr>
      <w:b/>
      <w:bCs/>
      <w:sz w:val="28"/>
      <w:szCs w:val="28"/>
    </w:rPr>
  </w:style>
  <w:style w:type="paragraph" w:styleId="Stopka">
    <w:name w:val="footer"/>
    <w:basedOn w:val="Normalny"/>
    <w:rsid w:val="00AD3DFC"/>
    <w:pPr>
      <w:tabs>
        <w:tab w:val="clear" w:pos="2160"/>
        <w:tab w:val="center" w:pos="4536"/>
        <w:tab w:val="right" w:pos="9072"/>
      </w:tabs>
    </w:pPr>
  </w:style>
  <w:style w:type="character" w:styleId="Numerstrony">
    <w:name w:val="page number"/>
    <w:basedOn w:val="Domylnaczcionkaakapitu"/>
    <w:rsid w:val="00AD3DFC"/>
  </w:style>
  <w:style w:type="paragraph" w:styleId="Tekstdymka">
    <w:name w:val="Balloon Text"/>
    <w:basedOn w:val="Normalny"/>
    <w:link w:val="TekstdymkaZnak"/>
    <w:rsid w:val="0059752E"/>
    <w:rPr>
      <w:rFonts w:ascii="Tahoma" w:hAnsi="Tahoma" w:cs="Tahoma"/>
      <w:sz w:val="16"/>
      <w:szCs w:val="16"/>
    </w:rPr>
  </w:style>
  <w:style w:type="character" w:customStyle="1" w:styleId="TekstdymkaZnak">
    <w:name w:val="Tekst dymka Znak"/>
    <w:basedOn w:val="Domylnaczcionkaakapitu"/>
    <w:link w:val="Tekstdymka"/>
    <w:rsid w:val="005975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210603">
      <w:bodyDiv w:val="1"/>
      <w:marLeft w:val="0"/>
      <w:marRight w:val="0"/>
      <w:marTop w:val="0"/>
      <w:marBottom w:val="0"/>
      <w:divBdr>
        <w:top w:val="none" w:sz="0" w:space="0" w:color="auto"/>
        <w:left w:val="none" w:sz="0" w:space="0" w:color="auto"/>
        <w:bottom w:val="none" w:sz="0" w:space="0" w:color="auto"/>
        <w:right w:val="none" w:sz="0" w:space="0" w:color="auto"/>
      </w:divBdr>
    </w:div>
    <w:div w:id="75537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2279</Words>
  <Characters>13680</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G- 223- /10                                                                                                       Załącznik Nr 3</vt:lpstr>
    </vt:vector>
  </TitlesOfParts>
  <Company/>
  <LinksUpToDate>false</LinksUpToDate>
  <CharactersWithSpaces>15928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G- 223- /10                                                                                                       Załącznik Nr 3</dc:title>
  <dc:creator>mkorcz</dc:creator>
  <cp:lastModifiedBy>Mariusz Korcz</cp:lastModifiedBy>
  <cp:revision>19</cp:revision>
  <cp:lastPrinted>2011-03-18T12:43:00Z</cp:lastPrinted>
  <dcterms:created xsi:type="dcterms:W3CDTF">2015-11-23T15:34:00Z</dcterms:created>
  <dcterms:modified xsi:type="dcterms:W3CDTF">2015-12-01T11:43:00Z</dcterms:modified>
</cp:coreProperties>
</file>